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7777777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Obchodného zákonníka v znení</w:t>
      </w:r>
    </w:p>
    <w:p w14:paraId="6B772FA1" w14:textId="7068572F" w:rsidR="0073020D" w:rsidRDefault="0073020D" w:rsidP="002947AB">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 xml:space="preserve">neskorších predpisov (ďalej len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r>
        <w:rPr>
          <w:rFonts w:asciiTheme="minorHAnsi" w:hAnsiTheme="minorHAnsi" w:cstheme="minorHAnsi"/>
          <w:bCs/>
          <w:sz w:val="22"/>
          <w:szCs w:val="22"/>
        </w:rPr>
        <w:t xml:space="preserve">a </w:t>
      </w:r>
    </w:p>
    <w:p w14:paraId="566B3078" w14:textId="77777777" w:rsidR="0073020D" w:rsidRDefault="0073020D" w:rsidP="002947AB">
      <w:pPr>
        <w:pStyle w:val="Style2"/>
        <w:shd w:val="clear" w:color="auto" w:fill="auto"/>
        <w:spacing w:before="0" w:line="240" w:lineRule="auto"/>
        <w:ind w:firstLine="0"/>
        <w:rPr>
          <w:rFonts w:asciiTheme="minorHAnsi" w:hAnsiTheme="minorHAnsi" w:cstheme="minorHAnsi"/>
          <w:sz w:val="22"/>
          <w:szCs w:val="22"/>
        </w:rPr>
      </w:pPr>
      <w:r>
        <w:rPr>
          <w:rFonts w:asciiTheme="minorHAnsi" w:hAnsiTheme="minorHAnsi" w:cstheme="minorHAnsi"/>
          <w:bCs/>
          <w:sz w:val="22"/>
          <w:szCs w:val="22"/>
        </w:rPr>
        <w:t xml:space="preserve">podľa zákona č. 343/2015 Z. z. o verejnom obstarávaní a o zmene a doplnení niektorých zákonov v znení neskorších predpisov (ďalej len </w:t>
      </w:r>
      <w:r>
        <w:rPr>
          <w:rFonts w:asciiTheme="minorHAnsi" w:hAnsiTheme="minorHAnsi" w:cstheme="minorHAnsi"/>
          <w:b/>
          <w:bCs/>
          <w:sz w:val="22"/>
          <w:szCs w:val="22"/>
        </w:rPr>
        <w:t>„zákon o verejnom obstarávaní“</w:t>
      </w:r>
      <w:r>
        <w:rPr>
          <w:rFonts w:asciiTheme="minorHAnsi" w:hAnsiTheme="minorHAnsi" w:cstheme="minorHAnsi"/>
          <w:bCs/>
          <w:sz w:val="22"/>
          <w:szCs w:val="22"/>
        </w:rPr>
        <w:t xml:space="preserve">) </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59374D68"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sidR="0019528E">
        <w:rPr>
          <w:rFonts w:cstheme="minorHAnsi"/>
          <w:b/>
        </w:rPr>
        <w:t>11/2023</w:t>
      </w:r>
      <w:r>
        <w:rPr>
          <w:rFonts w:cstheme="minorHAnsi"/>
          <w:b/>
        </w:rPr>
        <w:t xml:space="preserve">                              </w:t>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70C39DE3" w14:textId="74AAD764" w:rsidR="0073020D" w:rsidRDefault="009155AC" w:rsidP="002947AB">
      <w:pPr>
        <w:pStyle w:val="Bezriadkovania"/>
        <w:jc w:val="center"/>
        <w:rPr>
          <w:sz w:val="22"/>
          <w:szCs w:val="22"/>
        </w:rPr>
      </w:pPr>
      <w:r w:rsidRPr="0086292D">
        <w:rPr>
          <w:rStyle w:val="CharStyle13"/>
          <w:rFonts w:asciiTheme="minorHAnsi" w:hAnsiTheme="minorHAnsi" w:cstheme="minorHAnsi"/>
          <w:sz w:val="28"/>
          <w:szCs w:val="28"/>
        </w:rPr>
        <w:t>“</w:t>
      </w:r>
      <w:r w:rsidR="0019528E" w:rsidRPr="0086292D">
        <w:rPr>
          <w:rStyle w:val="CharStyle13"/>
          <w:rFonts w:asciiTheme="minorHAnsi" w:hAnsiTheme="minorHAnsi" w:cstheme="minorHAnsi"/>
          <w:sz w:val="28"/>
          <w:szCs w:val="28"/>
        </w:rPr>
        <w:t>Realizácia n</w:t>
      </w:r>
      <w:r w:rsidRPr="0086292D">
        <w:rPr>
          <w:rStyle w:val="CharStyle13"/>
          <w:rFonts w:asciiTheme="minorHAnsi" w:hAnsiTheme="minorHAnsi" w:cstheme="minorHAnsi"/>
          <w:sz w:val="28"/>
          <w:szCs w:val="28"/>
        </w:rPr>
        <w:t>ovostavb</w:t>
      </w:r>
      <w:r w:rsidR="0019528E" w:rsidRPr="0086292D">
        <w:rPr>
          <w:rStyle w:val="CharStyle13"/>
          <w:rFonts w:asciiTheme="minorHAnsi" w:hAnsiTheme="minorHAnsi" w:cstheme="minorHAnsi"/>
          <w:sz w:val="28"/>
          <w:szCs w:val="28"/>
        </w:rPr>
        <w:t>y</w:t>
      </w:r>
      <w:r w:rsidRPr="0086292D">
        <w:rPr>
          <w:rStyle w:val="CharStyle13"/>
          <w:rFonts w:asciiTheme="minorHAnsi" w:hAnsiTheme="minorHAnsi" w:cstheme="minorHAnsi"/>
          <w:sz w:val="28"/>
          <w:szCs w:val="28"/>
        </w:rPr>
        <w:t xml:space="preserve"> Z</w:t>
      </w:r>
      <w:r w:rsidR="0019528E" w:rsidRPr="0086292D">
        <w:rPr>
          <w:rStyle w:val="CharStyle13"/>
          <w:rFonts w:asciiTheme="minorHAnsi" w:hAnsiTheme="minorHAnsi" w:cstheme="minorHAnsi"/>
          <w:sz w:val="28"/>
          <w:szCs w:val="28"/>
        </w:rPr>
        <w:t>ariadenia podporného bývania Červená Skala</w:t>
      </w:r>
    </w:p>
    <w:p w14:paraId="1B8CFE3D" w14:textId="77777777"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 xml:space="preserve">(ďalej len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482DD55F" w14:textId="42EAC731" w:rsidR="0073020D" w:rsidRPr="00DF1BB4" w:rsidRDefault="0073020D" w:rsidP="009155AC">
      <w:pPr>
        <w:spacing w:after="0" w:line="240" w:lineRule="auto"/>
        <w:ind w:left="2832" w:hanging="2832"/>
        <w:rPr>
          <w:rFonts w:cstheme="minorHAnsi"/>
          <w:b/>
          <w:iCs/>
          <w:lang w:eastAsia="cs-CZ"/>
        </w:rPr>
      </w:pPr>
      <w:r w:rsidRPr="00DF1BB4">
        <w:rPr>
          <w:rFonts w:cstheme="minorHAnsi"/>
          <w:b/>
          <w:iCs/>
          <w:lang w:eastAsia="cs-CZ"/>
        </w:rPr>
        <w:t>Názov:</w:t>
      </w:r>
      <w:r w:rsidRPr="00DF1BB4">
        <w:rPr>
          <w:rFonts w:cstheme="minorHAnsi"/>
          <w:b/>
          <w:iCs/>
          <w:lang w:eastAsia="cs-CZ"/>
        </w:rPr>
        <w:tab/>
      </w:r>
      <w:r w:rsidR="00431583">
        <w:rPr>
          <w:rFonts w:ascii="Calibri" w:hAnsi="Calibri" w:cs="Calibri"/>
          <w:b/>
        </w:rPr>
        <w:t xml:space="preserve">Zariadenie </w:t>
      </w:r>
      <w:r w:rsidR="009155AC" w:rsidRPr="009155AC">
        <w:rPr>
          <w:rFonts w:ascii="Calibri" w:hAnsi="Calibri" w:cs="Calibri"/>
          <w:b/>
        </w:rPr>
        <w:t>sociálnych služieb</w:t>
      </w:r>
      <w:r w:rsidR="00431583">
        <w:rPr>
          <w:rFonts w:ascii="Calibri" w:hAnsi="Calibri" w:cs="Calibri"/>
          <w:b/>
        </w:rPr>
        <w:t xml:space="preserve"> </w:t>
      </w:r>
      <w:proofErr w:type="spellStart"/>
      <w:r w:rsidR="00431583">
        <w:rPr>
          <w:rFonts w:ascii="Calibri" w:hAnsi="Calibri" w:cs="Calibri"/>
          <w:b/>
        </w:rPr>
        <w:t>Čemerica</w:t>
      </w:r>
      <w:proofErr w:type="spellEnd"/>
      <w:r w:rsidR="00431583">
        <w:rPr>
          <w:rFonts w:ascii="Calibri" w:hAnsi="Calibri" w:cs="Calibri"/>
          <w:b/>
        </w:rPr>
        <w:t xml:space="preserve"> </w:t>
      </w:r>
      <w:r w:rsidRPr="00DF1BB4">
        <w:rPr>
          <w:rFonts w:cstheme="minorHAnsi"/>
          <w:b/>
          <w:iCs/>
          <w:lang w:eastAsia="cs-CZ"/>
        </w:rPr>
        <w:tab/>
      </w:r>
      <w:r w:rsidRPr="00DF1BB4">
        <w:rPr>
          <w:rFonts w:cstheme="minorHAnsi"/>
          <w:b/>
          <w:iCs/>
          <w:lang w:eastAsia="cs-CZ"/>
        </w:rPr>
        <w:tab/>
      </w:r>
    </w:p>
    <w:p w14:paraId="215F727C" w14:textId="46FD0887" w:rsidR="0073020D" w:rsidRPr="00DF1BB4" w:rsidRDefault="0073020D" w:rsidP="002947AB">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Pr="00DF1BB4">
        <w:rPr>
          <w:rFonts w:cstheme="minorHAnsi"/>
        </w:rPr>
        <w:tab/>
      </w:r>
      <w:r w:rsidRPr="00DF1BB4">
        <w:rPr>
          <w:rFonts w:cstheme="minorHAnsi"/>
        </w:rPr>
        <w:tab/>
      </w:r>
      <w:r w:rsidR="00431583">
        <w:rPr>
          <w:rFonts w:cstheme="minorHAnsi"/>
        </w:rPr>
        <w:t>1. mája 57/72, 976 69 Pohorelá</w:t>
      </w:r>
      <w:r w:rsidR="00431583" w:rsidDel="00431583">
        <w:rPr>
          <w:rFonts w:cstheme="minorHAnsi"/>
        </w:rPr>
        <w:t xml:space="preserve"> </w:t>
      </w:r>
    </w:p>
    <w:p w14:paraId="65B7B1C5" w14:textId="29B5D4AC" w:rsidR="0073020D" w:rsidRPr="00DF1BB4" w:rsidRDefault="0073020D" w:rsidP="002947AB">
      <w:pPr>
        <w:spacing w:after="0" w:line="240" w:lineRule="auto"/>
        <w:ind w:left="2835" w:hanging="2835"/>
        <w:rPr>
          <w:rFonts w:cstheme="minorHAnsi"/>
        </w:rPr>
      </w:pPr>
      <w:r w:rsidRPr="00DF1BB4">
        <w:rPr>
          <w:rFonts w:cstheme="minorHAnsi"/>
        </w:rPr>
        <w:t>Právna forma:</w:t>
      </w:r>
      <w:r w:rsidRPr="00DF1BB4">
        <w:rPr>
          <w:rFonts w:cstheme="minorHAnsi"/>
        </w:rPr>
        <w:tab/>
      </w:r>
      <w:r w:rsidR="009155AC">
        <w:rPr>
          <w:rFonts w:cstheme="minorHAnsi"/>
        </w:rPr>
        <w:t>rozpočtová organizácia</w:t>
      </w:r>
    </w:p>
    <w:p w14:paraId="532BD1A5" w14:textId="743D0951" w:rsidR="0073020D" w:rsidRPr="00DF1BB4" w:rsidRDefault="0073020D" w:rsidP="002947AB">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r w:rsidR="009155AC">
        <w:rPr>
          <w:rFonts w:cstheme="minorHAnsi"/>
        </w:rPr>
        <w:t xml:space="preserve">Mgr. </w:t>
      </w:r>
      <w:r w:rsidR="00431583">
        <w:rPr>
          <w:rFonts w:cstheme="minorHAnsi"/>
        </w:rPr>
        <w:t>Marta Rosiarová</w:t>
      </w:r>
      <w:r w:rsidR="009155AC">
        <w:rPr>
          <w:rFonts w:cstheme="minorHAnsi"/>
        </w:rPr>
        <w:t>, riaditeľka</w:t>
      </w:r>
    </w:p>
    <w:p w14:paraId="5316832D" w14:textId="13631E8A" w:rsidR="0073020D" w:rsidRPr="00DF1BB4" w:rsidRDefault="0073020D" w:rsidP="002947AB">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Pr="00DF1BB4">
        <w:rPr>
          <w:rFonts w:cstheme="minorHAnsi"/>
        </w:rPr>
        <w:tab/>
      </w:r>
      <w:r w:rsidRPr="00DF1BB4">
        <w:rPr>
          <w:rFonts w:cstheme="minorHAnsi"/>
        </w:rPr>
        <w:tab/>
      </w:r>
      <w:r w:rsidR="009155AC">
        <w:rPr>
          <w:rFonts w:cstheme="minorHAnsi"/>
        </w:rPr>
        <w:t>00632325</w:t>
      </w:r>
    </w:p>
    <w:p w14:paraId="21B34631" w14:textId="60D6D34B" w:rsidR="0073020D" w:rsidRPr="00DF1BB4" w:rsidRDefault="0073020D" w:rsidP="002947AB">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sidR="00DF1BB4">
        <w:rPr>
          <w:rFonts w:cstheme="minorHAnsi"/>
        </w:rPr>
        <w:tab/>
      </w:r>
      <w:r w:rsidR="009155AC">
        <w:rPr>
          <w:rFonts w:cstheme="minorHAnsi"/>
        </w:rPr>
        <w:t>2021156005</w:t>
      </w:r>
    </w:p>
    <w:p w14:paraId="75988E67" w14:textId="795FDDB0" w:rsidR="0073020D" w:rsidRPr="00DF1BB4" w:rsidRDefault="0073020D" w:rsidP="002947AB">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009155AC">
        <w:rPr>
          <w:rFonts w:cstheme="minorHAnsi"/>
        </w:rPr>
        <w:t>Štátna pokladnica</w:t>
      </w:r>
    </w:p>
    <w:p w14:paraId="789C05FE" w14:textId="504876A9" w:rsidR="0073020D" w:rsidRPr="00DF1BB4" w:rsidRDefault="0073020D" w:rsidP="002947AB">
      <w:pPr>
        <w:spacing w:after="0" w:line="240" w:lineRule="auto"/>
        <w:ind w:hanging="284"/>
        <w:rPr>
          <w:rFonts w:cstheme="minorHAnsi"/>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p>
    <w:p w14:paraId="149ED5CA" w14:textId="77777777" w:rsidR="0073020D" w:rsidRPr="00DF1BB4" w:rsidRDefault="0073020D" w:rsidP="002947AB">
      <w:pPr>
        <w:spacing w:after="0" w:line="240" w:lineRule="auto"/>
        <w:ind w:hanging="284"/>
        <w:rPr>
          <w:rFonts w:cstheme="minorHAnsi"/>
        </w:rPr>
      </w:pPr>
      <w:r w:rsidRPr="00DF1BB4">
        <w:rPr>
          <w:rFonts w:cstheme="minorHAnsi"/>
        </w:rPr>
        <w:tab/>
        <w:t>Osoby oprávnené rokovať</w:t>
      </w:r>
    </w:p>
    <w:p w14:paraId="3C2B0097" w14:textId="649B664E" w:rsidR="0073020D" w:rsidRPr="00DF1BB4" w:rsidRDefault="0073020D" w:rsidP="009155AC">
      <w:pPr>
        <w:spacing w:after="0" w:line="240" w:lineRule="auto"/>
        <w:ind w:left="2832" w:hanging="2832"/>
        <w:rPr>
          <w:rFonts w:cstheme="minorHAnsi"/>
        </w:rPr>
      </w:pPr>
      <w:r w:rsidRPr="00DF1BB4">
        <w:rPr>
          <w:rFonts w:cstheme="minorHAnsi"/>
        </w:rPr>
        <w:t>vo veciach Zmluvy:</w:t>
      </w:r>
      <w:r w:rsidRPr="00DF1BB4">
        <w:rPr>
          <w:rFonts w:cstheme="minorHAnsi"/>
        </w:rPr>
        <w:tab/>
      </w:r>
      <w:r w:rsidR="00431583">
        <w:rPr>
          <w:rFonts w:cstheme="minorHAnsi"/>
        </w:rPr>
        <w:t>Mgr. Marta Rosiarová</w:t>
      </w:r>
      <w:r w:rsidR="00431583" w:rsidDel="00431583">
        <w:rPr>
          <w:rFonts w:cstheme="minorHAnsi"/>
        </w:rPr>
        <w:t xml:space="preserve"> </w:t>
      </w:r>
      <w:r w:rsidRPr="00DF1BB4">
        <w:rPr>
          <w:rFonts w:cstheme="minorHAnsi"/>
        </w:rPr>
        <w:tab/>
      </w:r>
      <w:r w:rsidRPr="00DF1BB4">
        <w:rPr>
          <w:rFonts w:cstheme="minorHAnsi"/>
        </w:rPr>
        <w:tab/>
      </w:r>
    </w:p>
    <w:p w14:paraId="58C27D3E" w14:textId="77777777" w:rsidR="0073020D" w:rsidRPr="00DF1BB4" w:rsidRDefault="0073020D" w:rsidP="002947AB">
      <w:pPr>
        <w:spacing w:after="0" w:line="240" w:lineRule="auto"/>
        <w:ind w:left="2835" w:hanging="2835"/>
        <w:rPr>
          <w:rFonts w:cstheme="minorHAnsi"/>
        </w:rPr>
      </w:pPr>
      <w:r w:rsidRPr="00DF1BB4">
        <w:rPr>
          <w:rFonts w:cstheme="minorHAnsi"/>
        </w:rPr>
        <w:t xml:space="preserve">Osoby oprávnené rokovať </w:t>
      </w:r>
    </w:p>
    <w:p w14:paraId="384B8BF1" w14:textId="77777777" w:rsidR="0073020D" w:rsidRPr="00DF1BB4" w:rsidRDefault="0073020D" w:rsidP="002947AB">
      <w:pPr>
        <w:spacing w:after="0" w:line="240" w:lineRule="auto"/>
        <w:ind w:left="2835" w:hanging="2835"/>
        <w:rPr>
          <w:rFonts w:cstheme="minorHAnsi"/>
        </w:rPr>
      </w:pPr>
      <w:r w:rsidRPr="00DF1BB4">
        <w:rPr>
          <w:rFonts w:cstheme="minorHAnsi"/>
        </w:rPr>
        <w:t>v technických</w:t>
      </w:r>
    </w:p>
    <w:p w14:paraId="45445CEA" w14:textId="72F0B9D8" w:rsidR="0073020D" w:rsidRPr="00DF1BB4" w:rsidRDefault="0073020D" w:rsidP="002947AB">
      <w:pPr>
        <w:spacing w:after="0" w:line="240" w:lineRule="auto"/>
        <w:ind w:left="2835" w:hanging="2835"/>
        <w:rPr>
          <w:rFonts w:cstheme="minorHAnsi"/>
        </w:rPr>
      </w:pPr>
      <w:r w:rsidRPr="00DF1BB4">
        <w:rPr>
          <w:rFonts w:cstheme="minorHAnsi"/>
        </w:rPr>
        <w:t>(realizačných) veciach:</w:t>
      </w:r>
      <w:r w:rsidRPr="00DF1BB4">
        <w:rPr>
          <w:rFonts w:cstheme="minorHAnsi"/>
        </w:rPr>
        <w:tab/>
      </w:r>
      <w:r w:rsidR="0019528E">
        <w:rPr>
          <w:rFonts w:cstheme="minorHAnsi"/>
        </w:rPr>
        <w:t>Mgr. Marta Rosiarová</w:t>
      </w:r>
      <w:r w:rsidRPr="00DF1BB4">
        <w:rPr>
          <w:rFonts w:cstheme="minorHAnsi"/>
        </w:rPr>
        <w:tab/>
      </w:r>
    </w:p>
    <w:p w14:paraId="6AAD57F8" w14:textId="6AB0BDAC" w:rsidR="0073020D" w:rsidRPr="00DF1BB4" w:rsidRDefault="0073020D" w:rsidP="002947AB">
      <w:pPr>
        <w:spacing w:after="0" w:line="240" w:lineRule="auto"/>
        <w:ind w:left="2835" w:hanging="2835"/>
        <w:rPr>
          <w:rFonts w:cstheme="minorHAnsi"/>
        </w:rPr>
      </w:pPr>
      <w:r w:rsidRPr="00DF1BB4">
        <w:rPr>
          <w:rFonts w:cstheme="minorHAnsi"/>
        </w:rPr>
        <w:t>Telefón/ fax:</w:t>
      </w:r>
      <w:r w:rsidRPr="00DF1BB4">
        <w:rPr>
          <w:rFonts w:cstheme="minorHAnsi"/>
        </w:rPr>
        <w:tab/>
      </w:r>
      <w:r w:rsidR="00431583">
        <w:t>0948988563</w:t>
      </w:r>
      <w:r w:rsidR="00431583" w:rsidDel="00431583">
        <w:rPr>
          <w:rFonts w:cstheme="minorHAnsi"/>
        </w:rPr>
        <w:t xml:space="preserve"> </w:t>
      </w:r>
    </w:p>
    <w:p w14:paraId="1714B291" w14:textId="19695876" w:rsidR="0073020D" w:rsidRDefault="0073020D" w:rsidP="002947AB">
      <w:pPr>
        <w:spacing w:after="0" w:line="240" w:lineRule="auto"/>
        <w:ind w:hanging="284"/>
        <w:rPr>
          <w:rFonts w:cstheme="minorHAnsi"/>
        </w:rPr>
      </w:pPr>
      <w:r w:rsidRPr="00DF1BB4">
        <w:rPr>
          <w:rFonts w:cstheme="minorHAnsi"/>
        </w:rPr>
        <w:tab/>
        <w:t>E mail:</w:t>
      </w:r>
      <w:r>
        <w:rPr>
          <w:rFonts w:cstheme="minorHAnsi"/>
        </w:rPr>
        <w:tab/>
      </w:r>
      <w:r>
        <w:rPr>
          <w:rFonts w:cstheme="minorHAnsi"/>
        </w:rPr>
        <w:tab/>
      </w:r>
      <w:r>
        <w:rPr>
          <w:rFonts w:cstheme="minorHAnsi"/>
        </w:rPr>
        <w:tab/>
      </w:r>
      <w:r>
        <w:rPr>
          <w:rFonts w:cstheme="minorHAnsi"/>
        </w:rPr>
        <w:tab/>
      </w:r>
      <w:r w:rsidR="00431583" w:rsidRPr="00431583">
        <w:rPr>
          <w:rFonts w:cstheme="minorHAnsi"/>
        </w:rPr>
        <w:t>riaditelka@zsscemericapohorela.sk</w:t>
      </w:r>
      <w:r w:rsidR="00431583" w:rsidRPr="00431583" w:rsidDel="00431583">
        <w:rPr>
          <w:rFonts w:cstheme="minorHAnsi"/>
        </w:rPr>
        <w:t xml:space="preserve"> </w:t>
      </w:r>
    </w:p>
    <w:p w14:paraId="3E87E2B7" w14:textId="77777777" w:rsidR="00141CBD" w:rsidRDefault="00141CBD" w:rsidP="002947AB">
      <w:pPr>
        <w:spacing w:after="0" w:line="240" w:lineRule="auto"/>
        <w:jc w:val="both"/>
        <w:rPr>
          <w:rFonts w:cstheme="minorHAnsi"/>
        </w:rPr>
      </w:pPr>
    </w:p>
    <w:p w14:paraId="79F0B4BA" w14:textId="4831EE18"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b/>
          <w:bCs/>
        </w:rPr>
        <w:t xml:space="preserve"> </w:t>
      </w:r>
      <w:r w:rsidR="0073020D">
        <w:rPr>
          <w:rFonts w:cstheme="minorHAnsi"/>
        </w:rPr>
        <w:t>v príslušnom gramatickom tvare)</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300F0799" w:rsidR="0073020D" w:rsidRDefault="0073020D" w:rsidP="002947AB">
      <w:pPr>
        <w:spacing w:line="240" w:lineRule="auto"/>
        <w:ind w:right="-567"/>
        <w:jc w:val="both"/>
        <w:rPr>
          <w:rFonts w:cstheme="minorHAnsi"/>
          <w:i/>
          <w:lang w:eastAsia="cs-CZ"/>
        </w:rPr>
      </w:pPr>
      <w:r>
        <w:rPr>
          <w:rFonts w:cstheme="minorHAnsi"/>
        </w:rPr>
        <w:lastRenderedPageBreak/>
        <w:t xml:space="preserve">(ďalej ako </w:t>
      </w:r>
      <w:r>
        <w:rPr>
          <w:rFonts w:cstheme="minorHAnsi"/>
          <w:b/>
        </w:rPr>
        <w:t>„zhotoviteľ“</w:t>
      </w:r>
      <w:r>
        <w:rPr>
          <w:rFonts w:cstheme="minorHAnsi"/>
        </w:rPr>
        <w:t xml:space="preserve">  v príslušnom gramatickom tvare a spolu s </w:t>
      </w:r>
      <w:r w:rsidR="0074746D">
        <w:rPr>
          <w:rFonts w:cstheme="minorHAnsi"/>
        </w:rPr>
        <w:t>o</w:t>
      </w:r>
      <w:r>
        <w:rPr>
          <w:rFonts w:cstheme="minorHAnsi"/>
        </w:rPr>
        <w:t>bjednávateľom ďalej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v príslušnom gramatickom tvare)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76CE352E" w:rsid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19528E" w:rsidRPr="0086292D">
        <w:rPr>
          <w:rFonts w:asciiTheme="minorHAnsi" w:hAnsiTheme="minorHAnsi" w:cstheme="minorHAnsi"/>
          <w:b/>
        </w:rPr>
        <w:t>Realizácia novostavby ZPB Červená Skala</w:t>
      </w:r>
      <w:r w:rsidR="0019528E" w:rsidRPr="0086292D">
        <w:rPr>
          <w:rFonts w:asciiTheme="minorHAnsi" w:hAnsiTheme="minorHAnsi" w:cstheme="minorHAnsi"/>
        </w:rPr>
        <w:t>,</w:t>
      </w:r>
      <w:r w:rsidR="0019528E">
        <w:rPr>
          <w:rFonts w:asciiTheme="minorHAnsi" w:hAnsiTheme="minorHAnsi" w:cstheme="minorHAnsi"/>
        </w:rPr>
        <w:t xml:space="preserve"> </w:t>
      </w:r>
      <w:r w:rsidRPr="0073020D">
        <w:rPr>
          <w:rFonts w:asciiTheme="minorHAnsi" w:hAnsiTheme="minorHAnsi" w:cstheme="minorHAnsi"/>
        </w:rPr>
        <w:t>(ďalej iba „verejné obstarávanie“)</w:t>
      </w:r>
      <w:r>
        <w:rPr>
          <w:rFonts w:asciiTheme="minorHAnsi" w:hAnsiTheme="minorHAnsi" w:cstheme="minorHAnsi"/>
        </w:rPr>
        <w:t xml:space="preserve">. </w:t>
      </w:r>
      <w:r w:rsidRPr="0073020D">
        <w:rPr>
          <w:rFonts w:asciiTheme="minorHAnsi" w:hAnsiTheme="minorHAnsi" w:cstheme="minorHAnsi"/>
        </w:rPr>
        <w:t xml:space="preserve">Dňa </w:t>
      </w:r>
      <w:r w:rsidRPr="00141CBD">
        <w:rPr>
          <w:rFonts w:asciiTheme="minorHAnsi" w:hAnsiTheme="minorHAnsi" w:cstheme="minorHAnsi"/>
          <w:highlight w:val="yellow"/>
        </w:rPr>
        <w:t>........................</w:t>
      </w:r>
      <w:r w:rsidRPr="0073020D">
        <w:rPr>
          <w:rFonts w:asciiTheme="minorHAnsi" w:hAnsiTheme="minorHAnsi" w:cstheme="minorHAnsi"/>
        </w:rPr>
        <w:t xml:space="preserve"> bol zhotoviteľ identifikovaný ako úspešný uchádzač vo verejnom obstarávaní a táto zmluva je uzavretá na základe výsledku verejného obstarávania.</w:t>
      </w:r>
    </w:p>
    <w:p w14:paraId="2DB0C84E" w14:textId="77777777" w:rsidR="00500C81" w:rsidRDefault="00500C81" w:rsidP="00C05CC2">
      <w:pPr>
        <w:pStyle w:val="Odsekzoznamu"/>
        <w:tabs>
          <w:tab w:val="left" w:pos="426"/>
        </w:tabs>
        <w:ind w:left="0"/>
        <w:jc w:val="both"/>
        <w:rPr>
          <w:rFonts w:asciiTheme="minorHAnsi" w:hAnsiTheme="minorHAnsi" w:cstheme="minorHAnsi"/>
        </w:rPr>
      </w:pPr>
    </w:p>
    <w:p w14:paraId="2C2EE32F" w14:textId="52ED3036" w:rsidR="00500C81" w:rsidRDefault="00500C81" w:rsidP="00C05CC2">
      <w:pPr>
        <w:pStyle w:val="Odsekzoznamu"/>
        <w:numPr>
          <w:ilvl w:val="0"/>
          <w:numId w:val="1"/>
        </w:numPr>
        <w:tabs>
          <w:tab w:val="left" w:pos="426"/>
        </w:tabs>
        <w:jc w:val="both"/>
        <w:rPr>
          <w:ins w:id="1" w:author="Brozmanová Beáta" w:date="2024-02-20T10:10:00Z" w16du:dateUtc="2024-02-20T09:10:00Z"/>
          <w:rFonts w:asciiTheme="minorHAnsi" w:hAnsiTheme="minorHAnsi" w:cstheme="minorHAnsi"/>
        </w:rPr>
      </w:pPr>
      <w:r w:rsidRPr="00500C81">
        <w:rPr>
          <w:rFonts w:asciiTheme="minorHAnsi" w:hAnsiTheme="minorHAnsi" w:cstheme="minorHAnsi"/>
        </w:rPr>
        <w:t>Realizácia diela definovaného v Čl. III. tejto Zmluvy bude financovaná z pr</w:t>
      </w:r>
      <w:r w:rsidR="00613742">
        <w:rPr>
          <w:rFonts w:asciiTheme="minorHAnsi" w:hAnsiTheme="minorHAnsi" w:cstheme="minorHAnsi"/>
        </w:rPr>
        <w:t>ostriedkov</w:t>
      </w:r>
      <w:r w:rsidRPr="00500C81">
        <w:rPr>
          <w:rFonts w:asciiTheme="minorHAnsi" w:hAnsiTheme="minorHAnsi" w:cstheme="minorHAnsi"/>
        </w:rPr>
        <w:t>, ktor</w:t>
      </w:r>
      <w:r w:rsidR="00613742">
        <w:rPr>
          <w:rFonts w:asciiTheme="minorHAnsi" w:hAnsiTheme="minorHAnsi" w:cstheme="minorHAnsi"/>
        </w:rPr>
        <w:t>ých</w:t>
      </w:r>
      <w:r w:rsidRPr="00500C81">
        <w:rPr>
          <w:rFonts w:asciiTheme="minorHAnsi" w:hAnsiTheme="minorHAnsi" w:cstheme="minorHAnsi"/>
        </w:rPr>
        <w:t xml:space="preserve"> podmienky čerpania sú upravené v </w:t>
      </w:r>
      <w:r w:rsidR="00613742">
        <w:rPr>
          <w:rFonts w:asciiTheme="minorHAnsi" w:hAnsiTheme="minorHAnsi" w:cstheme="minorHAnsi"/>
        </w:rPr>
        <w:t>Z</w:t>
      </w:r>
      <w:r w:rsidRPr="00500C81">
        <w:rPr>
          <w:rFonts w:asciiTheme="minorHAnsi" w:hAnsiTheme="minorHAnsi" w:cstheme="minorHAnsi"/>
        </w:rPr>
        <w:t>mluve o</w:t>
      </w:r>
      <w:r w:rsidR="00613742">
        <w:rPr>
          <w:rFonts w:asciiTheme="minorHAnsi" w:hAnsiTheme="minorHAnsi" w:cstheme="minorHAnsi"/>
        </w:rPr>
        <w:t> poskytnutí prostredkov mechanizmu</w:t>
      </w:r>
      <w:r w:rsidRPr="00500C81">
        <w:rPr>
          <w:rFonts w:asciiTheme="minorHAnsi" w:hAnsiTheme="minorHAnsi" w:cstheme="minorHAnsi"/>
        </w:rPr>
        <w:t xml:space="preserve"> na</w:t>
      </w:r>
      <w:r w:rsidR="00613742">
        <w:rPr>
          <w:rFonts w:asciiTheme="minorHAnsi" w:hAnsiTheme="minorHAnsi" w:cstheme="minorHAnsi"/>
        </w:rPr>
        <w:t xml:space="preserve"> podporu obnovy a odolnosti</w:t>
      </w:r>
      <w:r w:rsidRPr="00500C81">
        <w:rPr>
          <w:rFonts w:asciiTheme="minorHAnsi" w:hAnsiTheme="minorHAnsi" w:cstheme="minorHAnsi"/>
        </w:rPr>
        <w:t xml:space="preserve"> uzatvorenej medzi </w:t>
      </w:r>
      <w:r w:rsidR="00613742">
        <w:rPr>
          <w:rFonts w:asciiTheme="minorHAnsi" w:hAnsiTheme="minorHAnsi" w:cstheme="minorHAnsi"/>
        </w:rPr>
        <w:t>prijímateľom</w:t>
      </w:r>
      <w:r w:rsidRPr="00500C81">
        <w:rPr>
          <w:rFonts w:asciiTheme="minorHAnsi" w:hAnsiTheme="minorHAnsi" w:cstheme="minorHAnsi"/>
        </w:rPr>
        <w:t xml:space="preserve"> a </w:t>
      </w:r>
      <w:r w:rsidR="00613742">
        <w:rPr>
          <w:rFonts w:asciiTheme="minorHAnsi" w:hAnsiTheme="minorHAnsi" w:cstheme="minorHAnsi"/>
        </w:rPr>
        <w:t>vykonávat</w:t>
      </w:r>
      <w:r w:rsidRPr="00500C81">
        <w:rPr>
          <w:rFonts w:asciiTheme="minorHAnsi" w:hAnsiTheme="minorHAnsi" w:cstheme="minorHAnsi"/>
        </w:rPr>
        <w:t>eľom.</w:t>
      </w:r>
    </w:p>
    <w:p w14:paraId="5ABC87B0" w14:textId="77777777" w:rsidR="00703B19" w:rsidRPr="00703B19" w:rsidRDefault="00703B19">
      <w:pPr>
        <w:pStyle w:val="Odsekzoznamu"/>
        <w:rPr>
          <w:ins w:id="2" w:author="Brozmanová Beáta" w:date="2024-02-20T10:10:00Z" w16du:dateUtc="2024-02-20T09:10:00Z"/>
          <w:rFonts w:asciiTheme="minorHAnsi" w:hAnsiTheme="minorHAnsi" w:cstheme="minorHAnsi"/>
          <w:rPrChange w:id="3" w:author="Brozmanová Beáta" w:date="2024-02-20T10:10:00Z" w16du:dateUtc="2024-02-20T09:10:00Z">
            <w:rPr>
              <w:ins w:id="4" w:author="Brozmanová Beáta" w:date="2024-02-20T10:10:00Z" w16du:dateUtc="2024-02-20T09:10:00Z"/>
            </w:rPr>
          </w:rPrChange>
        </w:rPr>
        <w:pPrChange w:id="5" w:author="Brozmanová Beáta" w:date="2024-02-20T10:10:00Z" w16du:dateUtc="2024-02-20T09:10:00Z">
          <w:pPr>
            <w:pStyle w:val="Odsekzoznamu"/>
            <w:numPr>
              <w:numId w:val="1"/>
            </w:numPr>
            <w:tabs>
              <w:tab w:val="left" w:pos="426"/>
            </w:tabs>
            <w:ind w:left="360" w:hanging="360"/>
            <w:jc w:val="both"/>
          </w:pPr>
        </w:pPrChange>
      </w:pPr>
    </w:p>
    <w:p w14:paraId="27A41EC4" w14:textId="77777777" w:rsidR="00DA4433" w:rsidRPr="00DA4433" w:rsidRDefault="00DA4433" w:rsidP="00DA4433">
      <w:pPr>
        <w:pStyle w:val="Odsekzoznamu"/>
        <w:tabs>
          <w:tab w:val="left" w:pos="426"/>
        </w:tabs>
        <w:ind w:left="360"/>
        <w:jc w:val="both"/>
        <w:rPr>
          <w:ins w:id="6" w:author="Brozmanová Beáta" w:date="2024-02-20T10:12:00Z" w16du:dateUtc="2024-02-20T09:12:00Z"/>
          <w:rFonts w:asciiTheme="minorHAnsi" w:hAnsiTheme="minorHAnsi" w:cstheme="minorHAnsi"/>
          <w:b/>
          <w:bCs/>
          <w:rPrChange w:id="7" w:author="Brozmanová Beáta" w:date="2024-02-20T10:12:00Z" w16du:dateUtc="2024-02-20T09:12:00Z">
            <w:rPr>
              <w:ins w:id="8" w:author="Brozmanová Beáta" w:date="2024-02-20T10:12:00Z" w16du:dateUtc="2024-02-20T09:12:00Z"/>
              <w:rFonts w:asciiTheme="minorHAnsi" w:hAnsiTheme="minorHAnsi" w:cstheme="minorHAnsi"/>
            </w:rPr>
          </w:rPrChange>
        </w:rPr>
      </w:pPr>
      <w:ins w:id="9" w:author="Brozmanová Beáta" w:date="2024-02-20T10:12:00Z" w16du:dateUtc="2024-02-20T09:12:00Z">
        <w:r w:rsidRPr="00DA4433">
          <w:rPr>
            <w:rFonts w:asciiTheme="minorHAnsi" w:hAnsiTheme="minorHAnsi" w:cstheme="minorHAnsi"/>
            <w:b/>
            <w:bCs/>
            <w:rPrChange w:id="10" w:author="Brozmanová Beáta" w:date="2024-02-20T10:12:00Z" w16du:dateUtc="2024-02-20T09:12:00Z">
              <w:rPr>
                <w:rFonts w:asciiTheme="minorHAnsi" w:hAnsiTheme="minorHAnsi" w:cstheme="minorHAnsi"/>
              </w:rPr>
            </w:rPrChange>
          </w:rPr>
          <w:t>Identifikácia projektu:</w:t>
        </w:r>
      </w:ins>
    </w:p>
    <w:p w14:paraId="5E3D04E4" w14:textId="77777777" w:rsidR="00DA4433" w:rsidRPr="00DA4433" w:rsidRDefault="00DA4433" w:rsidP="00DA4433">
      <w:pPr>
        <w:pStyle w:val="Odsekzoznamu"/>
        <w:tabs>
          <w:tab w:val="left" w:pos="426"/>
        </w:tabs>
        <w:ind w:left="360"/>
        <w:jc w:val="both"/>
        <w:rPr>
          <w:ins w:id="11" w:author="Brozmanová Beáta" w:date="2024-02-20T10:12:00Z" w16du:dateUtc="2024-02-20T09:12:00Z"/>
          <w:rFonts w:asciiTheme="minorHAnsi" w:hAnsiTheme="minorHAnsi" w:cstheme="minorHAnsi"/>
        </w:rPr>
      </w:pPr>
      <w:ins w:id="12" w:author="Brozmanová Beáta" w:date="2024-02-20T10:12:00Z" w16du:dateUtc="2024-02-20T09:12:00Z">
        <w:r w:rsidRPr="00DA4433">
          <w:rPr>
            <w:rFonts w:asciiTheme="minorHAnsi" w:hAnsiTheme="minorHAnsi" w:cstheme="minorHAnsi"/>
          </w:rPr>
          <w:t>Názov projektu: Deinštitucionalizácia DSS - Pohorelská Maša - vybudovanie ZPB pre prijímateľov/prijímateľky sociálnych služieb</w:t>
        </w:r>
      </w:ins>
    </w:p>
    <w:p w14:paraId="65F187CD" w14:textId="77777777" w:rsidR="00DA4433" w:rsidRPr="00DA4433" w:rsidRDefault="00DA4433" w:rsidP="00DA4433">
      <w:pPr>
        <w:pStyle w:val="Odsekzoznamu"/>
        <w:tabs>
          <w:tab w:val="left" w:pos="426"/>
        </w:tabs>
        <w:ind w:left="360"/>
        <w:jc w:val="both"/>
        <w:rPr>
          <w:ins w:id="13" w:author="Brozmanová Beáta" w:date="2024-02-20T10:12:00Z" w16du:dateUtc="2024-02-20T09:12:00Z"/>
          <w:rFonts w:asciiTheme="minorHAnsi" w:hAnsiTheme="minorHAnsi" w:cstheme="minorHAnsi"/>
        </w:rPr>
      </w:pPr>
      <w:ins w:id="14" w:author="Brozmanová Beáta" w:date="2024-02-20T10:12:00Z" w16du:dateUtc="2024-02-20T09:12:00Z">
        <w:r w:rsidRPr="00DA4433">
          <w:rPr>
            <w:rFonts w:asciiTheme="minorHAnsi" w:hAnsiTheme="minorHAnsi" w:cstheme="minorHAnsi"/>
          </w:rPr>
          <w:t>Kód projektu: 13I01-22-V02-00055</w:t>
        </w:r>
      </w:ins>
    </w:p>
    <w:p w14:paraId="7DF3AFAA" w14:textId="77777777" w:rsidR="00DA4433" w:rsidRPr="00DA4433" w:rsidRDefault="00DA4433" w:rsidP="00DA4433">
      <w:pPr>
        <w:pStyle w:val="Odsekzoznamu"/>
        <w:tabs>
          <w:tab w:val="left" w:pos="426"/>
        </w:tabs>
        <w:ind w:left="360"/>
        <w:jc w:val="both"/>
        <w:rPr>
          <w:ins w:id="15" w:author="Brozmanová Beáta" w:date="2024-02-20T10:12:00Z" w16du:dateUtc="2024-02-20T09:12:00Z"/>
          <w:rFonts w:asciiTheme="minorHAnsi" w:hAnsiTheme="minorHAnsi" w:cstheme="minorHAnsi"/>
        </w:rPr>
      </w:pPr>
      <w:ins w:id="16" w:author="Brozmanová Beáta" w:date="2024-02-20T10:12:00Z" w16du:dateUtc="2024-02-20T09:12:00Z">
        <w:r w:rsidRPr="00DA4433">
          <w:rPr>
            <w:rFonts w:asciiTheme="minorHAnsi" w:hAnsiTheme="minorHAnsi" w:cstheme="minorHAnsi"/>
          </w:rPr>
          <w:t>Názov výzvy: Výzva na predkladanie žiadostí o poskytnutie prostriedkov mechanizmu na rozšírenie kapacít komunitnej starostlivosti</w:t>
        </w:r>
      </w:ins>
    </w:p>
    <w:p w14:paraId="08A7180E" w14:textId="77777777" w:rsidR="00DA4433" w:rsidRPr="00DA4433" w:rsidRDefault="00DA4433" w:rsidP="00DA4433">
      <w:pPr>
        <w:pStyle w:val="Odsekzoznamu"/>
        <w:tabs>
          <w:tab w:val="left" w:pos="426"/>
        </w:tabs>
        <w:ind w:left="360"/>
        <w:jc w:val="both"/>
        <w:rPr>
          <w:ins w:id="17" w:author="Brozmanová Beáta" w:date="2024-02-20T10:12:00Z" w16du:dateUtc="2024-02-20T09:12:00Z"/>
          <w:rFonts w:asciiTheme="minorHAnsi" w:hAnsiTheme="minorHAnsi" w:cstheme="minorHAnsi"/>
        </w:rPr>
      </w:pPr>
      <w:ins w:id="18" w:author="Brozmanová Beáta" w:date="2024-02-20T10:12:00Z" w16du:dateUtc="2024-02-20T09:12:00Z">
        <w:r w:rsidRPr="00DA4433">
          <w:rPr>
            <w:rFonts w:asciiTheme="minorHAnsi" w:hAnsiTheme="minorHAnsi" w:cstheme="minorHAnsi"/>
          </w:rPr>
          <w:t>Kód výzvy: 13I01-22-V02</w:t>
        </w:r>
      </w:ins>
    </w:p>
    <w:p w14:paraId="0D5277FA" w14:textId="77777777" w:rsidR="00DA4433" w:rsidRPr="00DA4433" w:rsidRDefault="00DA4433" w:rsidP="00DA4433">
      <w:pPr>
        <w:pStyle w:val="Odsekzoznamu"/>
        <w:tabs>
          <w:tab w:val="left" w:pos="426"/>
        </w:tabs>
        <w:ind w:left="360"/>
        <w:jc w:val="both"/>
        <w:rPr>
          <w:ins w:id="19" w:author="Brozmanová Beáta" w:date="2024-02-20T10:12:00Z" w16du:dateUtc="2024-02-20T09:12:00Z"/>
          <w:rFonts w:asciiTheme="minorHAnsi" w:hAnsiTheme="minorHAnsi" w:cstheme="minorHAnsi"/>
        </w:rPr>
      </w:pPr>
      <w:ins w:id="20" w:author="Brozmanová Beáta" w:date="2024-02-20T10:12:00Z" w16du:dateUtc="2024-02-20T09:12:00Z">
        <w:r w:rsidRPr="00DA4433">
          <w:rPr>
            <w:rFonts w:asciiTheme="minorHAnsi" w:hAnsiTheme="minorHAnsi" w:cstheme="minorHAnsi"/>
          </w:rPr>
          <w:t>Komponent: 13 Dostupná a kvalitná dlhodobá sociálno - zdravotná starostlivosť</w:t>
        </w:r>
      </w:ins>
    </w:p>
    <w:p w14:paraId="2FD16FB6" w14:textId="77777777" w:rsidR="00DA4433" w:rsidRPr="00DA4433" w:rsidRDefault="00DA4433" w:rsidP="00DA4433">
      <w:pPr>
        <w:pStyle w:val="Odsekzoznamu"/>
        <w:tabs>
          <w:tab w:val="left" w:pos="426"/>
        </w:tabs>
        <w:ind w:left="360"/>
        <w:jc w:val="both"/>
        <w:rPr>
          <w:ins w:id="21" w:author="Brozmanová Beáta" w:date="2024-02-20T10:12:00Z" w16du:dateUtc="2024-02-20T09:12:00Z"/>
          <w:rFonts w:asciiTheme="minorHAnsi" w:hAnsiTheme="minorHAnsi" w:cstheme="minorHAnsi"/>
        </w:rPr>
      </w:pPr>
      <w:ins w:id="22" w:author="Brozmanová Beáta" w:date="2024-02-20T10:12:00Z" w16du:dateUtc="2024-02-20T09:12:00Z">
        <w:r w:rsidRPr="00DA4433">
          <w:rPr>
            <w:rFonts w:asciiTheme="minorHAnsi" w:hAnsiTheme="minorHAnsi" w:cstheme="minorHAnsi"/>
          </w:rPr>
          <w:t>Reforma/investícia: Investícia 1: Rozšírenie kapacít komunitnej sociálnej starostlivosti</w:t>
        </w:r>
      </w:ins>
    </w:p>
    <w:p w14:paraId="34772B15" w14:textId="10B7744F" w:rsidR="00703B19" w:rsidRPr="00500C81" w:rsidRDefault="00DA4433">
      <w:pPr>
        <w:pStyle w:val="Odsekzoznamu"/>
        <w:tabs>
          <w:tab w:val="left" w:pos="426"/>
        </w:tabs>
        <w:ind w:left="360"/>
        <w:jc w:val="both"/>
        <w:rPr>
          <w:rFonts w:asciiTheme="minorHAnsi" w:hAnsiTheme="minorHAnsi" w:cstheme="minorHAnsi"/>
        </w:rPr>
        <w:pPrChange w:id="23" w:author="Brozmanová Beáta" w:date="2024-02-20T10:10:00Z" w16du:dateUtc="2024-02-20T09:10:00Z">
          <w:pPr>
            <w:pStyle w:val="Odsekzoznamu"/>
            <w:numPr>
              <w:numId w:val="1"/>
            </w:numPr>
            <w:tabs>
              <w:tab w:val="left" w:pos="426"/>
            </w:tabs>
            <w:ind w:left="360" w:hanging="360"/>
            <w:jc w:val="both"/>
          </w:pPr>
        </w:pPrChange>
      </w:pPr>
      <w:ins w:id="24" w:author="Brozmanová Beáta" w:date="2024-02-20T10:12:00Z" w16du:dateUtc="2024-02-20T09:12:00Z">
        <w:r w:rsidRPr="00DA4433">
          <w:rPr>
            <w:rFonts w:asciiTheme="minorHAnsi" w:hAnsiTheme="minorHAnsi" w:cstheme="minorHAnsi"/>
          </w:rPr>
          <w:t>Číslo Zmluvy o poskytnutí prostriedkov mechanizmu na podporu obnovy a odolnosti: 13I01-22-V02-00055-Z01</w:t>
        </w:r>
      </w:ins>
    </w:p>
    <w:p w14:paraId="2D32B060" w14:textId="77777777" w:rsidR="00500C81" w:rsidRPr="00C05CC2" w:rsidRDefault="00500C81" w:rsidP="00C05CC2">
      <w:pPr>
        <w:pStyle w:val="Odsekzoznamu"/>
        <w:rPr>
          <w:rFonts w:asciiTheme="minorHAnsi" w:hAnsiTheme="minorHAnsi" w:cstheme="minorHAnsi"/>
        </w:rPr>
      </w:pPr>
    </w:p>
    <w:p w14:paraId="380E462A" w14:textId="616E0ACE" w:rsidR="00500C81" w:rsidRPr="00C05CC2" w:rsidRDefault="00500C81" w:rsidP="000D7E22">
      <w:pPr>
        <w:pStyle w:val="Odsekzoznamu"/>
        <w:numPr>
          <w:ilvl w:val="0"/>
          <w:numId w:val="1"/>
        </w:numPr>
        <w:tabs>
          <w:tab w:val="left" w:pos="426"/>
        </w:tabs>
        <w:ind w:left="0" w:firstLine="0"/>
        <w:jc w:val="both"/>
        <w:rPr>
          <w:rFonts w:asciiTheme="minorHAnsi" w:hAnsiTheme="minorHAnsi" w:cstheme="minorHAnsi"/>
        </w:rPr>
      </w:pPr>
      <w:r w:rsidRPr="00C05CC2">
        <w:rPr>
          <w:rFonts w:asciiTheme="minorHAnsi" w:hAnsiTheme="minorHAnsi" w:cstheme="minorHAnsi"/>
        </w:rPr>
        <w:t>Zhotoviteľ berie na vedomie, že dielo bude financované z</w:t>
      </w:r>
      <w:r w:rsidR="000D7E22">
        <w:rPr>
          <w:rFonts w:asciiTheme="minorHAnsi" w:hAnsiTheme="minorHAnsi" w:cstheme="minorHAnsi"/>
        </w:rPr>
        <w:t> </w:t>
      </w:r>
      <w:r w:rsidRPr="00C05CC2">
        <w:rPr>
          <w:rFonts w:asciiTheme="minorHAnsi" w:hAnsiTheme="minorHAnsi" w:cstheme="minorHAnsi"/>
        </w:rPr>
        <w:t>pr</w:t>
      </w:r>
      <w:r w:rsidR="000D7E22">
        <w:rPr>
          <w:rFonts w:asciiTheme="minorHAnsi" w:hAnsiTheme="minorHAnsi" w:cstheme="minorHAnsi"/>
        </w:rPr>
        <w:t>ostriedkov Plánu obnovy a odolnosti SR</w:t>
      </w:r>
      <w:r w:rsidRPr="00C05CC2">
        <w:rPr>
          <w:rFonts w:asciiTheme="minorHAnsi" w:hAnsiTheme="minorHAnsi" w:cstheme="minorHAnsi"/>
        </w:rPr>
        <w:t xml:space="preserve"> základe </w:t>
      </w:r>
      <w:bookmarkStart w:id="25" w:name="_Hlk155960287"/>
      <w:r w:rsidR="000D7E22">
        <w:rPr>
          <w:rFonts w:asciiTheme="minorHAnsi" w:hAnsiTheme="minorHAnsi" w:cstheme="minorHAnsi"/>
        </w:rPr>
        <w:t>Z</w:t>
      </w:r>
      <w:r w:rsidRPr="00C05CC2">
        <w:rPr>
          <w:rFonts w:asciiTheme="minorHAnsi" w:hAnsiTheme="minorHAnsi" w:cstheme="minorHAnsi"/>
        </w:rPr>
        <w:t xml:space="preserve">mluvy </w:t>
      </w:r>
      <w:r w:rsidR="000D7E22" w:rsidRPr="00500C81">
        <w:rPr>
          <w:rFonts w:asciiTheme="minorHAnsi" w:hAnsiTheme="minorHAnsi" w:cstheme="minorHAnsi"/>
        </w:rPr>
        <w:t>o</w:t>
      </w:r>
      <w:r w:rsidR="000D7E22">
        <w:rPr>
          <w:rFonts w:asciiTheme="minorHAnsi" w:hAnsiTheme="minorHAnsi" w:cstheme="minorHAnsi"/>
        </w:rPr>
        <w:t> poskytnutí prostredkov mechanizmu</w:t>
      </w:r>
      <w:r w:rsidR="000D7E22" w:rsidRPr="00500C81">
        <w:rPr>
          <w:rFonts w:asciiTheme="minorHAnsi" w:hAnsiTheme="minorHAnsi" w:cstheme="minorHAnsi"/>
        </w:rPr>
        <w:t xml:space="preserve"> na</w:t>
      </w:r>
      <w:r w:rsidR="000D7E22">
        <w:rPr>
          <w:rFonts w:asciiTheme="minorHAnsi" w:hAnsiTheme="minorHAnsi" w:cstheme="minorHAnsi"/>
        </w:rPr>
        <w:t xml:space="preserve"> podporu obnovy a odolnosti</w:t>
      </w:r>
      <w:r w:rsidR="000D7E22" w:rsidRPr="00500C81">
        <w:rPr>
          <w:rFonts w:asciiTheme="minorHAnsi" w:hAnsiTheme="minorHAnsi" w:cstheme="minorHAnsi"/>
        </w:rPr>
        <w:t xml:space="preserve"> uzatvorenej medzi </w:t>
      </w:r>
      <w:r w:rsidR="000D7E22">
        <w:rPr>
          <w:rFonts w:asciiTheme="minorHAnsi" w:hAnsiTheme="minorHAnsi" w:cstheme="minorHAnsi"/>
        </w:rPr>
        <w:t>prijímateľom</w:t>
      </w:r>
      <w:r w:rsidR="000D7E22" w:rsidRPr="00500C81">
        <w:rPr>
          <w:rFonts w:asciiTheme="minorHAnsi" w:hAnsiTheme="minorHAnsi" w:cstheme="minorHAnsi"/>
        </w:rPr>
        <w:t xml:space="preserve"> a </w:t>
      </w:r>
      <w:r w:rsidR="000D7E22">
        <w:rPr>
          <w:rFonts w:asciiTheme="minorHAnsi" w:hAnsiTheme="minorHAnsi" w:cstheme="minorHAnsi"/>
        </w:rPr>
        <w:t>vykonávat</w:t>
      </w:r>
      <w:r w:rsidR="000D7E22" w:rsidRPr="00500C81">
        <w:rPr>
          <w:rFonts w:asciiTheme="minorHAnsi" w:hAnsiTheme="minorHAnsi" w:cstheme="minorHAnsi"/>
        </w:rPr>
        <w:t>eľom</w:t>
      </w:r>
      <w:bookmarkEnd w:id="25"/>
      <w:r w:rsidR="000D7E22" w:rsidRPr="00500C81">
        <w:rPr>
          <w:rFonts w:asciiTheme="minorHAnsi" w:hAnsiTheme="minorHAnsi" w:cstheme="minorHAnsi"/>
        </w:rPr>
        <w:t>.</w:t>
      </w:r>
    </w:p>
    <w:p w14:paraId="16A69A85" w14:textId="77777777" w:rsidR="00500C81" w:rsidRPr="00C05CC2" w:rsidRDefault="00500C81" w:rsidP="00500C81">
      <w:pPr>
        <w:pStyle w:val="Odsekzoznamu"/>
        <w:tabs>
          <w:tab w:val="left" w:pos="426"/>
        </w:tabs>
        <w:ind w:left="0"/>
        <w:jc w:val="both"/>
        <w:rPr>
          <w:rFonts w:asciiTheme="minorHAnsi" w:hAnsiTheme="minorHAnsi" w:cstheme="minorHAnsi"/>
        </w:rPr>
      </w:pPr>
    </w:p>
    <w:p w14:paraId="10828AF4" w14:textId="0C333517" w:rsidR="00500C81" w:rsidRPr="00C05CC2" w:rsidRDefault="00500C81" w:rsidP="00500C81">
      <w:pPr>
        <w:pStyle w:val="Odsekzoznamu"/>
        <w:numPr>
          <w:ilvl w:val="0"/>
          <w:numId w:val="1"/>
        </w:numPr>
        <w:tabs>
          <w:tab w:val="left" w:pos="426"/>
        </w:tabs>
        <w:spacing w:after="240"/>
        <w:ind w:left="0" w:firstLine="0"/>
        <w:jc w:val="both"/>
        <w:rPr>
          <w:rFonts w:asciiTheme="minorHAnsi" w:hAnsiTheme="minorHAnsi" w:cstheme="minorHAnsi"/>
        </w:rPr>
      </w:pPr>
      <w:r w:rsidRPr="00C05CC2">
        <w:rPr>
          <w:rFonts w:asciiTheme="minorHAnsi" w:hAnsiTheme="minorHAnsi" w:cstheme="minorHAnsi"/>
        </w:rPr>
        <w:t xml:space="preserve">Zmluvné strany berú na vedomie a súhlasia, že cena za dielo bude hradená na základe </w:t>
      </w:r>
      <w:r w:rsidR="000D7E22" w:rsidRPr="000D7E22">
        <w:rPr>
          <w:rFonts w:asciiTheme="minorHAnsi" w:hAnsiTheme="minorHAnsi" w:cstheme="minorHAnsi"/>
        </w:rPr>
        <w:t>Zmluvy o poskytnutí prostredkov mechanizmu na podporu obnovy a odolnosti uzatvorenej medzi prijímateľom a vykonávateľom</w:t>
      </w:r>
      <w:r w:rsidRPr="00C05CC2">
        <w:rPr>
          <w:rFonts w:asciiTheme="minorHAnsi" w:hAnsiTheme="minorHAnsi" w:cstheme="minorHAnsi"/>
        </w:rPr>
        <w:t xml:space="preserve"> a faktúry budú zaplatené zhotoviteľovi po pripísaní pr</w:t>
      </w:r>
      <w:r w:rsidR="000D7E22">
        <w:rPr>
          <w:rFonts w:asciiTheme="minorHAnsi" w:hAnsiTheme="minorHAnsi" w:cstheme="minorHAnsi"/>
        </w:rPr>
        <w:t>ostriedkov</w:t>
      </w:r>
      <w:r w:rsidRPr="00C05CC2">
        <w:rPr>
          <w:rFonts w:asciiTheme="minorHAnsi" w:hAnsiTheme="minorHAnsi" w:cstheme="minorHAnsi"/>
        </w:rPr>
        <w:t xml:space="preserve"> na účet objednávateľa.</w:t>
      </w:r>
    </w:p>
    <w:p w14:paraId="70D4C266" w14:textId="77777777" w:rsidR="00500C81" w:rsidRPr="0073020D" w:rsidRDefault="00500C81" w:rsidP="00C05CC2">
      <w:pPr>
        <w:pStyle w:val="Odsekzoznamu"/>
        <w:tabs>
          <w:tab w:val="left" w:pos="426"/>
        </w:tabs>
        <w:ind w:left="0"/>
        <w:jc w:val="both"/>
        <w:rPr>
          <w:rFonts w:asciiTheme="minorHAnsi" w:hAnsiTheme="minorHAnsi" w:cstheme="minorHAnsi"/>
        </w:rPr>
      </w:pP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77777777"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0305E0B8" w:rsidR="00180114" w:rsidRPr="003763B5" w:rsidRDefault="003763B5" w:rsidP="003763B5">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definované špecifikované v čl. III. Zmluvy, v Prílohe č. 1 Zmluvy (Ocenený Rozpočet/Ocenený Výkaz výmer zhotoviteľa)</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 xml:space="preserve">Banskobystrický samosprávny kraj, Nám. SNP 23, 974 01 Banská Bystrica, IČO: 37828100 </w:t>
      </w:r>
      <w:r>
        <w:rPr>
          <w:rFonts w:asciiTheme="minorHAnsi" w:hAnsiTheme="minorHAnsi" w:cstheme="minorHAnsi"/>
        </w:rPr>
        <w:t xml:space="preserve">- </w:t>
      </w:r>
      <w:r w:rsidRPr="006949F5">
        <w:rPr>
          <w:rFonts w:asciiTheme="minorHAnsi" w:hAnsiTheme="minorHAnsi" w:cstheme="minorHAnsi"/>
        </w:rPr>
        <w:t>ako zriaďovateľ objednávateľa</w:t>
      </w:r>
      <w:r>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4A0C5964" w14:textId="7F8D3DB1" w:rsidR="0073020D" w:rsidRPr="00180114"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180114">
        <w:rPr>
          <w:rFonts w:asciiTheme="minorHAnsi" w:hAnsiTheme="minorHAnsi" w:cs="Calibri"/>
        </w:rPr>
        <w:t xml:space="preserve">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w:t>
      </w:r>
      <w:r>
        <w:rPr>
          <w:rFonts w:asciiTheme="minorHAnsi" w:hAnsiTheme="minorHAnsi" w:cs="Calibri"/>
        </w:rPr>
        <w:t>d</w:t>
      </w:r>
      <w:r w:rsidRPr="00180114">
        <w:rPr>
          <w:rFonts w:asciiTheme="minorHAnsi" w:hAnsiTheme="minorHAnsi" w:cs="Calibri"/>
        </w:rPr>
        <w:t xml:space="preserve">iela v zmysle Zmluvy </w:t>
      </w:r>
      <w:r>
        <w:rPr>
          <w:rFonts w:asciiTheme="minorHAnsi" w:hAnsiTheme="minorHAnsi" w:cs="Calibri"/>
        </w:rPr>
        <w:t xml:space="preserve">a </w:t>
      </w:r>
      <w:r w:rsidRPr="00180114">
        <w:rPr>
          <w:rFonts w:asciiTheme="minorHAnsi" w:hAnsiTheme="minorHAnsi" w:cs="Calibri"/>
        </w:rPr>
        <w:t>všeobecne záväzných právnych predpisov a technických noriem Slovenskej republiky a Európskej únie.</w:t>
      </w:r>
    </w:p>
    <w:p w14:paraId="6884AE4D" w14:textId="77777777" w:rsidR="00180114" w:rsidRPr="00180114"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lastRenderedPageBreak/>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3CFC3212" w14:textId="77777777" w:rsidR="0073020D" w:rsidRDefault="0073020D" w:rsidP="002947AB">
      <w:pPr>
        <w:pStyle w:val="Odsekzoznamu"/>
        <w:tabs>
          <w:tab w:val="left" w:pos="284"/>
        </w:tabs>
        <w:ind w:left="0"/>
        <w:contextualSpacing/>
        <w:jc w:val="both"/>
        <w:rPr>
          <w:rFonts w:asciiTheme="minorHAnsi" w:hAnsiTheme="minorHAnsi" w:cstheme="minorHAnsi"/>
        </w:rPr>
      </w:pPr>
    </w:p>
    <w:p w14:paraId="3219B9FA"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Default="0073020D" w:rsidP="002947AB">
      <w:pPr>
        <w:pStyle w:val="Odsekzoznamu"/>
        <w:tabs>
          <w:tab w:val="left" w:pos="284"/>
        </w:tabs>
        <w:ind w:left="0"/>
        <w:contextualSpacing/>
        <w:jc w:val="both"/>
        <w:rPr>
          <w:rFonts w:asciiTheme="minorHAnsi" w:hAnsiTheme="minorHAnsi" w:cstheme="minorHAnsi"/>
        </w:rPr>
      </w:pPr>
    </w:p>
    <w:p w14:paraId="4C3D36C9"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27B9C9A" w14:textId="77777777" w:rsidR="0073020D" w:rsidRDefault="0073020D" w:rsidP="002947AB">
      <w:pPr>
        <w:spacing w:after="0" w:line="240" w:lineRule="auto"/>
        <w:rPr>
          <w:rFonts w:cstheme="minorHAnsi"/>
          <w:b/>
        </w:rPr>
      </w:pPr>
    </w:p>
    <w:p w14:paraId="4B339450" w14:textId="77777777" w:rsidR="0073020D" w:rsidRDefault="0073020D" w:rsidP="002947AB">
      <w:pPr>
        <w:spacing w:after="0" w:line="240" w:lineRule="auto"/>
        <w:jc w:val="center"/>
        <w:rPr>
          <w:rFonts w:cstheme="minorHAnsi"/>
          <w:b/>
        </w:rPr>
      </w:pPr>
      <w:r>
        <w:rPr>
          <w:rFonts w:cstheme="minorHAnsi"/>
          <w:b/>
        </w:rPr>
        <w:t>Čl. II.</w:t>
      </w:r>
    </w:p>
    <w:p w14:paraId="14CDAF23" w14:textId="77777777" w:rsidR="0073020D" w:rsidRDefault="0073020D" w:rsidP="002947AB">
      <w:pPr>
        <w:tabs>
          <w:tab w:val="left" w:pos="284"/>
        </w:tabs>
        <w:spacing w:after="0" w:line="240" w:lineRule="auto"/>
        <w:jc w:val="center"/>
        <w:rPr>
          <w:rStyle w:val="CharStyle13"/>
          <w:rFonts w:asciiTheme="minorHAnsi" w:hAnsiTheme="minorHAnsi" w:cstheme="minorHAnsi"/>
          <w:bCs w:val="0"/>
        </w:rPr>
      </w:pPr>
      <w:r>
        <w:rPr>
          <w:rFonts w:cstheme="minorHAnsi"/>
          <w:b/>
        </w:rPr>
        <w:t>Predmet Zmluvy</w:t>
      </w:r>
    </w:p>
    <w:p w14:paraId="31C47EAC" w14:textId="77777777" w:rsidR="0073020D" w:rsidRDefault="0073020D" w:rsidP="00141CB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 v dohodnutej kvalite, inak v kvalite požadovanej právnymi predpismi a technickými normami.</w:t>
      </w:r>
    </w:p>
    <w:p w14:paraId="01704A45" w14:textId="419704D4" w:rsidR="008D40CB" w:rsidRPr="00DB5016" w:rsidRDefault="0073020D" w:rsidP="00141CB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5A1750DC" w14:textId="39F18461" w:rsidR="0073020D" w:rsidRDefault="0073020D"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 III.</w:t>
      </w:r>
    </w:p>
    <w:p w14:paraId="4B85DBEB" w14:textId="77777777" w:rsidR="0073020D" w:rsidRDefault="0073020D"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Členenie a rozsah diela, všeobecné požiadavky na dielo</w:t>
      </w:r>
    </w:p>
    <w:p w14:paraId="69529199" w14:textId="21042A36" w:rsidR="0073020D" w:rsidRPr="00E6091A"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w:t>
      </w:r>
      <w:r w:rsidR="00A1166F">
        <w:rPr>
          <w:rFonts w:asciiTheme="minorHAnsi" w:hAnsiTheme="minorHAnsi" w:cstheme="minorHAnsi"/>
          <w:sz w:val="22"/>
          <w:szCs w:val="22"/>
        </w:rPr>
        <w:t xml:space="preserve"> na stavbe</w:t>
      </w:r>
      <w:r w:rsidR="00E6091A">
        <w:rPr>
          <w:rFonts w:asciiTheme="minorHAnsi" w:hAnsiTheme="minorHAnsi" w:cstheme="minorHAnsi"/>
          <w:sz w:val="22"/>
          <w:szCs w:val="22"/>
        </w:rPr>
        <w:t>:</w:t>
      </w:r>
    </w:p>
    <w:p w14:paraId="7FF3D6BB" w14:textId="42982D14" w:rsidR="00E6091A" w:rsidRPr="0086292D" w:rsidRDefault="00E6091A" w:rsidP="002947AB">
      <w:pPr>
        <w:pStyle w:val="Bezriadkovania"/>
        <w:ind w:left="284"/>
        <w:jc w:val="both"/>
        <w:rPr>
          <w:rFonts w:asciiTheme="minorHAnsi" w:hAnsiTheme="minorHAnsi" w:cstheme="minorHAnsi"/>
          <w:sz w:val="22"/>
          <w:szCs w:val="22"/>
        </w:rPr>
      </w:pPr>
      <w:r w:rsidRPr="0086292D">
        <w:rPr>
          <w:rFonts w:asciiTheme="minorHAnsi" w:hAnsiTheme="minorHAnsi" w:cstheme="minorHAnsi"/>
          <w:sz w:val="22"/>
          <w:szCs w:val="22"/>
        </w:rPr>
        <w:t>Názov stavby:</w:t>
      </w:r>
      <w:r w:rsidR="00AE5F9D" w:rsidRPr="0086292D">
        <w:rPr>
          <w:rFonts w:asciiTheme="minorHAnsi" w:hAnsiTheme="minorHAnsi" w:cstheme="minorHAnsi"/>
          <w:sz w:val="22"/>
          <w:szCs w:val="22"/>
        </w:rPr>
        <w:t xml:space="preserve">   </w:t>
      </w:r>
      <w:r w:rsidR="00AE5F9D" w:rsidRPr="0086292D">
        <w:rPr>
          <w:rFonts w:asciiTheme="minorHAnsi" w:hAnsiTheme="minorHAnsi" w:cstheme="minorHAnsi"/>
          <w:b/>
          <w:sz w:val="22"/>
          <w:szCs w:val="22"/>
        </w:rPr>
        <w:t xml:space="preserve">Zariadenie podporného bývania </w:t>
      </w:r>
    </w:p>
    <w:p w14:paraId="4A02B814" w14:textId="18EFBB68" w:rsidR="007B3743" w:rsidRDefault="007B3743" w:rsidP="002947AB">
      <w:pPr>
        <w:pStyle w:val="Bezriadkovania"/>
        <w:ind w:left="284"/>
        <w:jc w:val="both"/>
        <w:rPr>
          <w:rFonts w:asciiTheme="minorHAnsi" w:hAnsiTheme="minorHAnsi" w:cstheme="minorHAnsi"/>
          <w:sz w:val="22"/>
          <w:szCs w:val="22"/>
        </w:rPr>
      </w:pPr>
      <w:r w:rsidRPr="0086292D">
        <w:rPr>
          <w:rFonts w:asciiTheme="minorHAnsi" w:hAnsiTheme="minorHAnsi" w:cstheme="minorHAnsi"/>
          <w:sz w:val="22"/>
          <w:szCs w:val="22"/>
        </w:rPr>
        <w:t xml:space="preserve">Miesto stavby: </w:t>
      </w:r>
      <w:r w:rsidR="00AE5F9D" w:rsidRPr="0086292D">
        <w:rPr>
          <w:rFonts w:asciiTheme="minorHAnsi" w:hAnsiTheme="minorHAnsi" w:cstheme="minorHAnsi"/>
          <w:sz w:val="22"/>
          <w:szCs w:val="22"/>
        </w:rPr>
        <w:t xml:space="preserve"> </w:t>
      </w:r>
      <w:r w:rsidR="00AE5F9D" w:rsidRPr="0086292D">
        <w:rPr>
          <w:rFonts w:asciiTheme="minorHAnsi" w:hAnsiTheme="minorHAnsi" w:cstheme="minorHAnsi"/>
          <w:b/>
          <w:sz w:val="22"/>
          <w:szCs w:val="22"/>
        </w:rPr>
        <w:t>Červená Skala</w:t>
      </w:r>
      <w:r w:rsidR="006F1B30">
        <w:rPr>
          <w:rFonts w:asciiTheme="minorHAnsi" w:hAnsiTheme="minorHAnsi" w:cstheme="minorHAnsi"/>
          <w:b/>
          <w:sz w:val="22"/>
          <w:szCs w:val="22"/>
        </w:rPr>
        <w:t>,</w:t>
      </w:r>
      <w:r w:rsidR="00871749" w:rsidRPr="00871749">
        <w:rPr>
          <w:rFonts w:asciiTheme="minorHAnsi" w:hAnsiTheme="minorHAnsi" w:cstheme="minorHAnsi"/>
          <w:b/>
          <w:sz w:val="22"/>
          <w:szCs w:val="22"/>
        </w:rPr>
        <w:t xml:space="preserve"> </w:t>
      </w:r>
      <w:r w:rsidR="00871749">
        <w:rPr>
          <w:rFonts w:asciiTheme="minorHAnsi" w:hAnsiTheme="minorHAnsi" w:cstheme="minorHAnsi"/>
          <w:b/>
          <w:sz w:val="22"/>
          <w:szCs w:val="22"/>
        </w:rPr>
        <w:t>obec</w:t>
      </w:r>
      <w:r w:rsidR="00803EE2">
        <w:rPr>
          <w:rFonts w:asciiTheme="minorHAnsi" w:hAnsiTheme="minorHAnsi" w:cstheme="minorHAnsi"/>
          <w:b/>
          <w:sz w:val="22"/>
          <w:szCs w:val="22"/>
        </w:rPr>
        <w:t xml:space="preserve"> Šumiac</w:t>
      </w:r>
      <w:r w:rsidR="00871749">
        <w:rPr>
          <w:rFonts w:asciiTheme="minorHAnsi" w:hAnsiTheme="minorHAnsi" w:cstheme="minorHAnsi"/>
          <w:b/>
          <w:sz w:val="22"/>
          <w:szCs w:val="22"/>
        </w:rPr>
        <w:t xml:space="preserve"> , okres</w:t>
      </w:r>
      <w:r w:rsidR="00803EE2">
        <w:rPr>
          <w:rFonts w:asciiTheme="minorHAnsi" w:hAnsiTheme="minorHAnsi" w:cstheme="minorHAnsi"/>
          <w:b/>
          <w:sz w:val="22"/>
          <w:szCs w:val="22"/>
        </w:rPr>
        <w:t xml:space="preserve"> Brezno</w:t>
      </w:r>
      <w:r w:rsidR="00871749">
        <w:rPr>
          <w:rFonts w:asciiTheme="minorHAnsi" w:hAnsiTheme="minorHAnsi" w:cstheme="minorHAnsi"/>
          <w:b/>
          <w:sz w:val="22"/>
          <w:szCs w:val="22"/>
        </w:rPr>
        <w:t xml:space="preserve">, </w:t>
      </w:r>
      <w:r w:rsidR="00303483">
        <w:rPr>
          <w:rFonts w:asciiTheme="minorHAnsi" w:hAnsiTheme="minorHAnsi" w:cstheme="minorHAnsi"/>
          <w:b/>
          <w:sz w:val="22"/>
          <w:szCs w:val="22"/>
        </w:rPr>
        <w:t xml:space="preserve">  </w:t>
      </w:r>
      <w:r w:rsidR="00871749">
        <w:rPr>
          <w:rFonts w:asciiTheme="minorHAnsi" w:hAnsiTheme="minorHAnsi" w:cstheme="minorHAnsi"/>
          <w:b/>
          <w:sz w:val="22"/>
          <w:szCs w:val="22"/>
        </w:rPr>
        <w:t xml:space="preserve">na pozemku </w:t>
      </w:r>
      <w:proofErr w:type="spellStart"/>
      <w:r w:rsidR="00871749">
        <w:rPr>
          <w:rFonts w:asciiTheme="minorHAnsi" w:hAnsiTheme="minorHAnsi" w:cstheme="minorHAnsi"/>
          <w:b/>
          <w:sz w:val="22"/>
          <w:szCs w:val="22"/>
        </w:rPr>
        <w:t>par.č</w:t>
      </w:r>
      <w:proofErr w:type="spellEnd"/>
      <w:r w:rsidR="00871749">
        <w:rPr>
          <w:rFonts w:asciiTheme="minorHAnsi" w:hAnsiTheme="minorHAnsi" w:cstheme="minorHAnsi"/>
          <w:b/>
          <w:sz w:val="22"/>
          <w:szCs w:val="22"/>
        </w:rPr>
        <w:t xml:space="preserve">.: KN C </w:t>
      </w:r>
      <w:r w:rsidR="00803EE2">
        <w:rPr>
          <w:rFonts w:asciiTheme="minorHAnsi" w:hAnsiTheme="minorHAnsi" w:cstheme="minorHAnsi"/>
          <w:b/>
          <w:sz w:val="22"/>
          <w:szCs w:val="22"/>
        </w:rPr>
        <w:t>5610</w:t>
      </w:r>
      <w:r w:rsidR="00871749">
        <w:rPr>
          <w:rFonts w:asciiTheme="minorHAnsi" w:hAnsiTheme="minorHAnsi" w:cstheme="minorHAnsi"/>
          <w:b/>
          <w:sz w:val="22"/>
          <w:szCs w:val="22"/>
        </w:rPr>
        <w:t xml:space="preserve">. </w:t>
      </w:r>
      <w:r w:rsidR="006F1B30">
        <w:rPr>
          <w:rFonts w:asciiTheme="minorHAnsi" w:hAnsiTheme="minorHAnsi" w:cstheme="minorHAnsi"/>
          <w:b/>
          <w:sz w:val="22"/>
          <w:szCs w:val="22"/>
        </w:rPr>
        <w:t xml:space="preserve">                </w:t>
      </w:r>
      <w:r w:rsidR="00871749">
        <w:rPr>
          <w:rFonts w:asciiTheme="minorHAnsi" w:hAnsiTheme="minorHAnsi" w:cstheme="minorHAnsi"/>
          <w:b/>
          <w:sz w:val="22"/>
          <w:szCs w:val="22"/>
        </w:rPr>
        <w:t xml:space="preserve">v </w:t>
      </w:r>
      <w:proofErr w:type="spellStart"/>
      <w:r w:rsidR="00871749">
        <w:rPr>
          <w:rFonts w:asciiTheme="minorHAnsi" w:hAnsiTheme="minorHAnsi" w:cstheme="minorHAnsi"/>
          <w:b/>
          <w:sz w:val="22"/>
          <w:szCs w:val="22"/>
        </w:rPr>
        <w:t>k.ú</w:t>
      </w:r>
      <w:proofErr w:type="spellEnd"/>
      <w:r w:rsidR="00871749">
        <w:rPr>
          <w:rFonts w:asciiTheme="minorHAnsi" w:hAnsiTheme="minorHAnsi" w:cstheme="minorHAnsi"/>
          <w:b/>
          <w:sz w:val="22"/>
          <w:szCs w:val="22"/>
        </w:rPr>
        <w:t xml:space="preserve">. </w:t>
      </w:r>
      <w:r w:rsidR="00803EE2">
        <w:rPr>
          <w:rFonts w:asciiTheme="minorHAnsi" w:hAnsiTheme="minorHAnsi" w:cstheme="minorHAnsi"/>
          <w:b/>
          <w:sz w:val="22"/>
          <w:szCs w:val="22"/>
        </w:rPr>
        <w:t>Šumiac</w:t>
      </w:r>
      <w:r w:rsidR="00871749">
        <w:rPr>
          <w:rFonts w:asciiTheme="minorHAnsi" w:hAnsiTheme="minorHAnsi" w:cstheme="minorHAnsi"/>
          <w:b/>
          <w:sz w:val="22"/>
          <w:szCs w:val="22"/>
        </w:rPr>
        <w:t xml:space="preserve">, zapísané na LV č. </w:t>
      </w:r>
      <w:r w:rsidR="004B0F6C">
        <w:rPr>
          <w:rFonts w:asciiTheme="minorHAnsi" w:hAnsiTheme="minorHAnsi" w:cstheme="minorHAnsi"/>
          <w:b/>
          <w:sz w:val="22"/>
          <w:szCs w:val="22"/>
        </w:rPr>
        <w:t>269</w:t>
      </w:r>
    </w:p>
    <w:p w14:paraId="088D33D2" w14:textId="77777777" w:rsidR="007B3743" w:rsidRDefault="007B3743" w:rsidP="002947AB">
      <w:pPr>
        <w:pStyle w:val="Bezriadkovania"/>
        <w:ind w:left="284"/>
        <w:jc w:val="both"/>
        <w:rPr>
          <w:rFonts w:asciiTheme="minorHAnsi" w:hAnsiTheme="minorHAnsi" w:cstheme="minorHAnsi"/>
          <w:sz w:val="22"/>
          <w:szCs w:val="22"/>
        </w:rPr>
      </w:pPr>
    </w:p>
    <w:p w14:paraId="4894EEC9" w14:textId="2FF7B8A1" w:rsidR="007B3743" w:rsidRDefault="007B3743" w:rsidP="002947AB">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w:t>
      </w:r>
      <w:r w:rsidR="009516C0">
        <w:rPr>
          <w:rFonts w:asciiTheme="minorHAnsi" w:hAnsiTheme="minorHAnsi" w:cstheme="minorHAnsi"/>
          <w:sz w:val="22"/>
          <w:szCs w:val="22"/>
        </w:rPr>
        <w:t>dokumentmi</w:t>
      </w:r>
      <w:r>
        <w:rPr>
          <w:rFonts w:asciiTheme="minorHAnsi" w:hAnsiTheme="minorHAnsi" w:cstheme="minorHAnsi"/>
          <w:sz w:val="22"/>
          <w:szCs w:val="22"/>
        </w:rPr>
        <w:t xml:space="preserve">: </w:t>
      </w:r>
    </w:p>
    <w:p w14:paraId="63F8866F" w14:textId="77777777" w:rsidR="00150132"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ponuka zhotoviteľa predložená vo verejnom obstarávaní</w:t>
      </w:r>
      <w:r>
        <w:rPr>
          <w:rStyle w:val="CharStyle13"/>
          <w:rFonts w:asciiTheme="minorHAnsi" w:hAnsiTheme="minorHAnsi" w:cstheme="minorHAnsi"/>
          <w:sz w:val="22"/>
          <w:szCs w:val="22"/>
        </w:rPr>
        <w:t xml:space="preserve"> </w:t>
      </w:r>
    </w:p>
    <w:p w14:paraId="79D7ABE1" w14:textId="77777777" w:rsidR="00150132" w:rsidRPr="00DB7F66"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 xml:space="preserve">projektová dokumentácia </w:t>
      </w:r>
      <w:r>
        <w:rPr>
          <w:rStyle w:val="CharStyle13"/>
          <w:rFonts w:asciiTheme="minorHAnsi" w:hAnsiTheme="minorHAnsi" w:cstheme="minorHAnsi"/>
          <w:sz w:val="22"/>
          <w:szCs w:val="22"/>
        </w:rPr>
        <w:t>špecifikovaná v ods. 2 tohto článku Zmluvy</w:t>
      </w:r>
    </w:p>
    <w:p w14:paraId="24247C5F" w14:textId="77777777" w:rsidR="00150132"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rozpočet/ocenený Výkaz výmer</w:t>
      </w:r>
    </w:p>
    <w:p w14:paraId="77790898" w14:textId="77777777" w:rsidR="00150132"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tento dokument označený ako „zmluva o dielo“ </w:t>
      </w:r>
    </w:p>
    <w:p w14:paraId="4AFADF81" w14:textId="65650D1F" w:rsidR="00150132"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súťažné podklady z verejného obstarávania, ktorého výsledkom je uzavretie tejto Zmluvy</w:t>
      </w:r>
    </w:p>
    <w:p w14:paraId="1293506A" w14:textId="77777777" w:rsidR="007B3743" w:rsidRDefault="007B3743" w:rsidP="002947AB">
      <w:pPr>
        <w:pStyle w:val="Bezriadkovania"/>
        <w:ind w:left="567"/>
        <w:jc w:val="both"/>
        <w:rPr>
          <w:rStyle w:val="CharStyle13"/>
          <w:rFonts w:asciiTheme="minorHAnsi" w:hAnsiTheme="minorHAnsi" w:cstheme="minorHAnsi"/>
          <w:sz w:val="22"/>
          <w:szCs w:val="22"/>
        </w:rPr>
      </w:pPr>
    </w:p>
    <w:p w14:paraId="6B919471" w14:textId="2073F78E" w:rsidR="007B3743" w:rsidRDefault="007B3743" w:rsidP="002947AB">
      <w:pPr>
        <w:pStyle w:val="Bezriadkovania"/>
        <w:ind w:left="284"/>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w:t>
      </w:r>
      <w:r w:rsidR="00DB7F66">
        <w:rPr>
          <w:rStyle w:val="CharStyle13"/>
          <w:rFonts w:asciiTheme="minorHAnsi" w:hAnsiTheme="minorHAnsi" w:cstheme="minorHAnsi"/>
          <w:b w:val="0"/>
          <w:bCs w:val="0"/>
          <w:sz w:val="22"/>
          <w:szCs w:val="22"/>
        </w:rPr>
        <w:t>(od 1.1. po 1.5.</w:t>
      </w:r>
      <w:r w:rsidR="00150132">
        <w:rPr>
          <w:rStyle w:val="CharStyle13"/>
          <w:rFonts w:asciiTheme="minorHAnsi" w:hAnsiTheme="minorHAnsi" w:cstheme="minorHAnsi"/>
          <w:b w:val="0"/>
          <w:bCs w:val="0"/>
          <w:sz w:val="22"/>
          <w:szCs w:val="22"/>
        </w:rPr>
        <w:t>, pričom najvyššiu prioritu má dokument s označením 1.1.</w:t>
      </w:r>
      <w:r w:rsidR="00DB7F66">
        <w:rPr>
          <w:rStyle w:val="CharStyle13"/>
          <w:rFonts w:asciiTheme="minorHAnsi" w:hAnsiTheme="minorHAnsi" w:cstheme="minorHAnsi"/>
          <w:b w:val="0"/>
          <w:bCs w:val="0"/>
          <w:sz w:val="22"/>
          <w:szCs w:val="22"/>
        </w:rPr>
        <w:t xml:space="preserve">) </w:t>
      </w:r>
      <w:r>
        <w:rPr>
          <w:rStyle w:val="CharStyle13"/>
          <w:rFonts w:asciiTheme="minorHAnsi" w:hAnsiTheme="minorHAnsi" w:cstheme="minorHAnsi"/>
          <w:b w:val="0"/>
          <w:bCs w:val="0"/>
          <w:sz w:val="22"/>
          <w:szCs w:val="22"/>
        </w:rPr>
        <w:t xml:space="preserve">tak ako sú uvedené vyššie v tomto </w:t>
      </w:r>
      <w:r w:rsidR="0074746D">
        <w:rPr>
          <w:rStyle w:val="CharStyle13"/>
          <w:rFonts w:asciiTheme="minorHAnsi" w:hAnsiTheme="minorHAnsi" w:cstheme="minorHAnsi"/>
          <w:b w:val="0"/>
          <w:bCs w:val="0"/>
          <w:sz w:val="22"/>
          <w:szCs w:val="22"/>
        </w:rPr>
        <w:t>odseku</w:t>
      </w:r>
      <w:r>
        <w:rPr>
          <w:rStyle w:val="CharStyle13"/>
          <w:rFonts w:asciiTheme="minorHAnsi" w:hAnsiTheme="minorHAnsi" w:cstheme="minorHAnsi"/>
          <w:b w:val="0"/>
          <w:bCs w:val="0"/>
          <w:sz w:val="22"/>
          <w:szCs w:val="22"/>
        </w:rPr>
        <w:t xml:space="preserve">. </w:t>
      </w:r>
    </w:p>
    <w:p w14:paraId="4038E836" w14:textId="77777777" w:rsidR="007B3743" w:rsidRPr="007B3743"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7A7FF474" w:rsidR="0073020D" w:rsidRDefault="0073020D" w:rsidP="00141CBD">
      <w:pPr>
        <w:pStyle w:val="Bezriadkovania"/>
        <w:numPr>
          <w:ilvl w:val="0"/>
          <w:numId w:val="4"/>
        </w:numPr>
        <w:tabs>
          <w:tab w:val="left" w:pos="426"/>
        </w:tabs>
        <w:spacing w:after="240"/>
        <w:ind w:left="0" w:firstLine="0"/>
        <w:jc w:val="both"/>
      </w:pPr>
      <w:r>
        <w:rPr>
          <w:rFonts w:asciiTheme="minorHAnsi" w:hAnsiTheme="minorHAnsi" w:cstheme="minorHAnsi"/>
          <w:sz w:val="22"/>
          <w:szCs w:val="22"/>
          <w:lang w:eastAsia="cs-CZ"/>
        </w:rPr>
        <w:lastRenderedPageBreak/>
        <w:t xml:space="preserve">Dielo je podrobne vymedzené </w:t>
      </w:r>
      <w:r>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AE5F9D" w:rsidRPr="0086292D">
        <w:rPr>
          <w:rFonts w:asciiTheme="minorHAnsi" w:hAnsiTheme="minorHAnsi" w:cstheme="minorHAnsi"/>
          <w:b/>
          <w:color w:val="auto"/>
          <w:sz w:val="22"/>
          <w:szCs w:val="22"/>
          <w:lang w:eastAsia="cs-CZ"/>
        </w:rPr>
        <w:t>Novostavba ZPB Červená Skala</w:t>
      </w:r>
      <w:r w:rsidR="00CD0C0A" w:rsidRPr="0086292D">
        <w:rPr>
          <w:rFonts w:asciiTheme="minorHAnsi" w:hAnsiTheme="minorHAnsi" w:cstheme="minorHAnsi"/>
          <w:sz w:val="22"/>
          <w:szCs w:val="22"/>
          <w:lang w:eastAsia="cs-CZ"/>
        </w:rPr>
        <w:t xml:space="preserve"> v</w:t>
      </w:r>
      <w:r w:rsidRPr="0086292D">
        <w:rPr>
          <w:rFonts w:asciiTheme="minorHAnsi" w:hAnsiTheme="minorHAnsi" w:cstheme="minorHAnsi"/>
          <w:sz w:val="22"/>
          <w:szCs w:val="22"/>
          <w:lang w:eastAsia="cs-CZ"/>
        </w:rPr>
        <w:t>yhotovenou projektantom</w:t>
      </w:r>
      <w:r w:rsidR="00AE5F9D" w:rsidRPr="0086292D">
        <w:rPr>
          <w:rFonts w:asciiTheme="minorHAnsi" w:hAnsiTheme="minorHAnsi" w:cstheme="minorHAnsi"/>
          <w:sz w:val="22"/>
          <w:szCs w:val="22"/>
          <w:lang w:eastAsia="cs-CZ"/>
        </w:rPr>
        <w:t xml:space="preserve"> </w:t>
      </w:r>
      <w:r w:rsidR="00AE5F9D" w:rsidRPr="0086292D">
        <w:rPr>
          <w:rFonts w:asciiTheme="minorHAnsi" w:hAnsiTheme="minorHAnsi" w:cstheme="minorHAnsi"/>
          <w:b/>
          <w:sz w:val="22"/>
          <w:szCs w:val="22"/>
          <w:lang w:eastAsia="cs-CZ"/>
        </w:rPr>
        <w:t>Design Project s.r.o</w:t>
      </w:r>
      <w:r w:rsidR="00AE5F9D" w:rsidRPr="0086292D">
        <w:rPr>
          <w:rFonts w:asciiTheme="minorHAnsi" w:hAnsiTheme="minorHAnsi" w:cstheme="minorHAnsi"/>
          <w:sz w:val="22"/>
          <w:szCs w:val="22"/>
          <w:lang w:eastAsia="cs-CZ"/>
        </w:rPr>
        <w:t xml:space="preserve">, </w:t>
      </w:r>
      <w:r w:rsidRPr="0086292D">
        <w:rPr>
          <w:rFonts w:asciiTheme="minorHAnsi" w:hAnsiTheme="minorHAnsi" w:cstheme="minorHAnsi"/>
          <w:sz w:val="22"/>
          <w:szCs w:val="22"/>
          <w:lang w:eastAsia="cs-CZ"/>
        </w:rPr>
        <w:t xml:space="preserve">(ďalej len </w:t>
      </w:r>
      <w:r w:rsidRPr="0086292D">
        <w:rPr>
          <w:rFonts w:asciiTheme="minorHAnsi" w:hAnsiTheme="minorHAnsi" w:cstheme="minorHAnsi"/>
          <w:b/>
          <w:sz w:val="22"/>
          <w:szCs w:val="22"/>
          <w:lang w:eastAsia="cs-CZ"/>
        </w:rPr>
        <w:t>„dokumentácia“</w:t>
      </w:r>
      <w:r w:rsidRPr="0086292D">
        <w:rPr>
          <w:rFonts w:asciiTheme="minorHAnsi" w:hAnsiTheme="minorHAnsi" w:cstheme="minorHAnsi"/>
          <w:sz w:val="22"/>
          <w:szCs w:val="22"/>
          <w:lang w:eastAsia="cs-CZ"/>
        </w:rPr>
        <w:t>).</w:t>
      </w:r>
    </w:p>
    <w:p w14:paraId="1EA38C98" w14:textId="77777777" w:rsidR="0073020D" w:rsidRDefault="0073020D" w:rsidP="00141CBD">
      <w:pPr>
        <w:pStyle w:val="Bezriadkovania"/>
        <w:numPr>
          <w:ilvl w:val="0"/>
          <w:numId w:val="4"/>
        </w:numPr>
        <w:tabs>
          <w:tab w:val="left" w:pos="426"/>
        </w:tabs>
        <w:spacing w:after="240"/>
        <w:ind w:left="0" w:firstLine="0"/>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boli vydané nasledovné povolenia a doklady:</w:t>
      </w:r>
      <w:r>
        <w:t xml:space="preserve"> </w:t>
      </w:r>
    </w:p>
    <w:p w14:paraId="007AC7D5" w14:textId="2E0EFFD6" w:rsidR="0073020D" w:rsidRPr="007222F2" w:rsidRDefault="00AE5F9D" w:rsidP="002947AB">
      <w:pPr>
        <w:pStyle w:val="Bezriadkovania"/>
        <w:tabs>
          <w:tab w:val="left" w:pos="851"/>
        </w:tabs>
        <w:ind w:firstLine="284"/>
        <w:jc w:val="both"/>
        <w:rPr>
          <w:rFonts w:asciiTheme="minorHAnsi" w:hAnsiTheme="minorHAnsi" w:cstheme="minorHAnsi"/>
          <w:bCs/>
          <w:i/>
          <w:iCs/>
          <w:color w:val="FF0000"/>
          <w:sz w:val="22"/>
          <w:szCs w:val="22"/>
          <w:shd w:val="clear" w:color="auto" w:fill="FFFFFF"/>
        </w:rPr>
      </w:pPr>
      <w:r w:rsidRPr="0086292D">
        <w:rPr>
          <w:rFonts w:asciiTheme="minorHAnsi" w:hAnsiTheme="minorHAnsi" w:cstheme="minorHAnsi"/>
          <w:b/>
          <w:bCs/>
          <w:i/>
          <w:iCs/>
          <w:sz w:val="22"/>
          <w:szCs w:val="22"/>
          <w:shd w:val="clear" w:color="auto" w:fill="FFFFFF"/>
        </w:rPr>
        <w:t>S</w:t>
      </w:r>
      <w:r w:rsidR="007B3743" w:rsidRPr="0086292D">
        <w:rPr>
          <w:rFonts w:asciiTheme="minorHAnsi" w:hAnsiTheme="minorHAnsi" w:cstheme="minorHAnsi"/>
          <w:b/>
          <w:bCs/>
          <w:i/>
          <w:iCs/>
          <w:sz w:val="22"/>
          <w:szCs w:val="22"/>
          <w:shd w:val="clear" w:color="auto" w:fill="FFFFFF"/>
        </w:rPr>
        <w:t>tavebné povolenie vydané na danú stavbu</w:t>
      </w:r>
      <w:r w:rsidR="007222F2" w:rsidRPr="0086292D">
        <w:rPr>
          <w:rFonts w:asciiTheme="minorHAnsi" w:hAnsiTheme="minorHAnsi" w:cstheme="minorHAnsi"/>
          <w:b/>
          <w:bCs/>
          <w:i/>
          <w:iCs/>
          <w:sz w:val="22"/>
          <w:szCs w:val="22"/>
          <w:shd w:val="clear" w:color="auto" w:fill="FFFFFF"/>
        </w:rPr>
        <w:t xml:space="preserve"> </w:t>
      </w:r>
      <w:r w:rsidR="0086292D" w:rsidRPr="0086292D">
        <w:rPr>
          <w:rFonts w:asciiTheme="minorHAnsi" w:hAnsiTheme="minorHAnsi" w:cstheme="minorHAnsi"/>
          <w:b/>
          <w:bCs/>
          <w:i/>
          <w:iCs/>
          <w:sz w:val="22"/>
          <w:szCs w:val="22"/>
          <w:shd w:val="clear" w:color="auto" w:fill="FFFFFF"/>
        </w:rPr>
        <w:t>č.:</w:t>
      </w:r>
      <w:r w:rsidR="0086292D">
        <w:rPr>
          <w:rFonts w:asciiTheme="minorHAnsi" w:hAnsiTheme="minorHAnsi" w:cstheme="minorHAnsi"/>
          <w:b/>
          <w:bCs/>
          <w:i/>
          <w:iCs/>
          <w:sz w:val="22"/>
          <w:szCs w:val="22"/>
          <w:shd w:val="clear" w:color="auto" w:fill="FFFFFF"/>
        </w:rPr>
        <w:t xml:space="preserve"> OCUS2023/00033, </w:t>
      </w:r>
      <w:proofErr w:type="spellStart"/>
      <w:r w:rsidR="0086292D">
        <w:rPr>
          <w:rFonts w:asciiTheme="minorHAnsi" w:hAnsiTheme="minorHAnsi" w:cstheme="minorHAnsi"/>
          <w:b/>
          <w:bCs/>
          <w:i/>
          <w:iCs/>
          <w:sz w:val="22"/>
          <w:szCs w:val="22"/>
          <w:shd w:val="clear" w:color="auto" w:fill="FFFFFF"/>
        </w:rPr>
        <w:t>Ev.č</w:t>
      </w:r>
      <w:proofErr w:type="spellEnd"/>
      <w:r w:rsidR="0086292D">
        <w:rPr>
          <w:rFonts w:asciiTheme="minorHAnsi" w:hAnsiTheme="minorHAnsi" w:cstheme="minorHAnsi"/>
          <w:b/>
          <w:bCs/>
          <w:i/>
          <w:iCs/>
          <w:sz w:val="22"/>
          <w:szCs w:val="22"/>
          <w:shd w:val="clear" w:color="auto" w:fill="FFFFFF"/>
        </w:rPr>
        <w:t xml:space="preserve">.: 04/2023 </w:t>
      </w:r>
      <w:proofErr w:type="spellStart"/>
      <w:r w:rsidR="0086292D">
        <w:rPr>
          <w:rFonts w:asciiTheme="minorHAnsi" w:hAnsiTheme="minorHAnsi" w:cstheme="minorHAnsi"/>
          <w:b/>
          <w:bCs/>
          <w:i/>
          <w:iCs/>
          <w:sz w:val="22"/>
          <w:szCs w:val="22"/>
          <w:shd w:val="clear" w:color="auto" w:fill="FFFFFF"/>
        </w:rPr>
        <w:t>DzM</w:t>
      </w:r>
      <w:proofErr w:type="spellEnd"/>
      <w:r w:rsidR="00871749">
        <w:rPr>
          <w:rFonts w:asciiTheme="minorHAnsi" w:hAnsiTheme="minorHAnsi" w:cstheme="minorHAnsi"/>
          <w:b/>
          <w:bCs/>
          <w:i/>
          <w:iCs/>
          <w:sz w:val="22"/>
          <w:szCs w:val="22"/>
          <w:shd w:val="clear" w:color="auto" w:fill="FFFFFF"/>
        </w:rPr>
        <w:t xml:space="preserve">, vydané </w:t>
      </w:r>
      <w:r w:rsidR="00431583">
        <w:rPr>
          <w:rFonts w:asciiTheme="minorHAnsi" w:hAnsiTheme="minorHAnsi" w:cstheme="minorHAnsi"/>
          <w:b/>
          <w:bCs/>
          <w:i/>
          <w:iCs/>
          <w:sz w:val="22"/>
          <w:szCs w:val="22"/>
          <w:shd w:val="clear" w:color="auto" w:fill="FFFFFF"/>
        </w:rPr>
        <w:t xml:space="preserve">obcou </w:t>
      </w:r>
      <w:r w:rsidR="007612D2">
        <w:rPr>
          <w:rFonts w:asciiTheme="minorHAnsi" w:hAnsiTheme="minorHAnsi" w:cstheme="minorHAnsi"/>
          <w:b/>
          <w:bCs/>
          <w:i/>
          <w:iCs/>
          <w:sz w:val="22"/>
          <w:szCs w:val="22"/>
          <w:shd w:val="clear" w:color="auto" w:fill="FFFFFF"/>
        </w:rPr>
        <w:t>Šumiac</w:t>
      </w:r>
      <w:r w:rsidR="00871749">
        <w:rPr>
          <w:rFonts w:asciiTheme="minorHAnsi" w:hAnsiTheme="minorHAnsi" w:cstheme="minorHAnsi"/>
          <w:b/>
          <w:bCs/>
          <w:i/>
          <w:iCs/>
          <w:sz w:val="22"/>
          <w:szCs w:val="22"/>
          <w:shd w:val="clear" w:color="auto" w:fill="FFFFFF"/>
        </w:rPr>
        <w:t xml:space="preserve">, zo dňa </w:t>
      </w:r>
      <w:r w:rsidR="00494205">
        <w:rPr>
          <w:rFonts w:asciiTheme="minorHAnsi" w:hAnsiTheme="minorHAnsi" w:cstheme="minorHAnsi"/>
          <w:b/>
          <w:bCs/>
          <w:i/>
          <w:iCs/>
          <w:sz w:val="22"/>
          <w:szCs w:val="22"/>
          <w:shd w:val="clear" w:color="auto" w:fill="FFFFFF"/>
        </w:rPr>
        <w:t>21.3.2023</w:t>
      </w:r>
    </w:p>
    <w:p w14:paraId="313CFCA0" w14:textId="77777777" w:rsidR="007B3743" w:rsidRPr="007B3743" w:rsidRDefault="007B3743" w:rsidP="002947AB">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1BECBF21" w:rsidR="0073020D" w:rsidRDefault="0073020D" w:rsidP="00141CB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 súlade s podmienkami určenými v jednotlivých povolen</w:t>
      </w:r>
      <w:r w:rsidR="007B3743">
        <w:rPr>
          <w:rFonts w:asciiTheme="minorHAnsi" w:hAnsiTheme="minorHAnsi" w:cstheme="minorHAnsi"/>
          <w:bCs/>
          <w:sz w:val="22"/>
          <w:szCs w:val="22"/>
          <w:shd w:val="clear" w:color="auto" w:fill="FFFFFF"/>
        </w:rPr>
        <w:t>iach/ v povolení</w:t>
      </w:r>
      <w:r>
        <w:rPr>
          <w:rFonts w:asciiTheme="minorHAnsi" w:hAnsiTheme="minorHAnsi" w:cstheme="minorHAnsi"/>
          <w:bCs/>
          <w:sz w:val="22"/>
          <w:szCs w:val="22"/>
          <w:shd w:val="clear" w:color="auto" w:fill="FFFFFF"/>
        </w:rPr>
        <w:t xml:space="preserve"> a</w:t>
      </w:r>
      <w:r w:rsidR="007B374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oznámeniach</w:t>
      </w:r>
      <w:r w:rsidR="007B3743">
        <w:rPr>
          <w:rFonts w:asciiTheme="minorHAnsi" w:hAnsiTheme="minorHAnsi" w:cstheme="minorHAnsi"/>
          <w:bCs/>
          <w:sz w:val="22"/>
          <w:szCs w:val="22"/>
          <w:shd w:val="clear" w:color="auto" w:fill="FFFFFF"/>
        </w:rPr>
        <w:t>/oznámení</w:t>
      </w:r>
      <w:r>
        <w:rPr>
          <w:rFonts w:asciiTheme="minorHAnsi" w:hAnsiTheme="minorHAnsi" w:cstheme="minorHAnsi"/>
          <w:bCs/>
          <w:sz w:val="22"/>
          <w:szCs w:val="22"/>
          <w:shd w:val="clear" w:color="auto" w:fill="FFFFFF"/>
        </w:rPr>
        <w:t xml:space="preserve"> špecifikovaných</w:t>
      </w:r>
      <w:r w:rsidR="007B3743">
        <w:rPr>
          <w:rFonts w:asciiTheme="minorHAnsi" w:hAnsiTheme="minorHAnsi" w:cstheme="minorHAnsi"/>
          <w:bCs/>
          <w:sz w:val="22"/>
          <w:szCs w:val="22"/>
          <w:shd w:val="clear" w:color="auto" w:fill="FFFFFF"/>
        </w:rPr>
        <w:t xml:space="preserve">/špecifikovanom </w:t>
      </w:r>
      <w:r>
        <w:rPr>
          <w:rFonts w:asciiTheme="minorHAnsi" w:hAnsiTheme="minorHAnsi" w:cstheme="minorHAnsi"/>
          <w:bCs/>
          <w:sz w:val="22"/>
          <w:szCs w:val="22"/>
          <w:shd w:val="clear" w:color="auto" w:fill="FFFFFF"/>
        </w:rPr>
        <w:t xml:space="preserve">v  čl. III. </w:t>
      </w:r>
      <w:r w:rsidR="006B2F24">
        <w:rPr>
          <w:rFonts w:asciiTheme="minorHAnsi" w:hAnsiTheme="minorHAnsi" w:cstheme="minorHAnsi"/>
          <w:bCs/>
          <w:sz w:val="22"/>
          <w:szCs w:val="22"/>
          <w:shd w:val="clear" w:color="auto" w:fill="FFFFFF"/>
        </w:rPr>
        <w:t xml:space="preserve">ods. 3 </w:t>
      </w:r>
      <w:r>
        <w:rPr>
          <w:rFonts w:asciiTheme="minorHAnsi" w:hAnsiTheme="minorHAnsi" w:cstheme="minorHAnsi"/>
          <w:bCs/>
          <w:sz w:val="22"/>
          <w:szCs w:val="22"/>
          <w:shd w:val="clear" w:color="auto" w:fill="FFFFFF"/>
        </w:rPr>
        <w:t xml:space="preserve">tejto Zmluvy a podmienkami uvedenými vo vyjadreniach dotknutých orgánov a organizácií. </w:t>
      </w:r>
    </w:p>
    <w:p w14:paraId="1A502F67" w14:textId="77777777" w:rsidR="0073020D" w:rsidRDefault="0073020D" w:rsidP="002947AB">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Pr>
          <w:rFonts w:asciiTheme="minorHAnsi" w:hAnsiTheme="minorHAnsi" w:cstheme="minorHAnsi"/>
          <w:sz w:val="22"/>
          <w:szCs w:val="22"/>
        </w:rPr>
        <w:t> </w:t>
      </w:r>
      <w:r>
        <w:rPr>
          <w:rFonts w:asciiTheme="minorHAnsi" w:hAnsiTheme="minorHAnsi" w:cstheme="minorHAnsi"/>
          <w:sz w:val="22"/>
          <w:szCs w:val="22"/>
        </w:rPr>
        <w:t>dielu</w:t>
      </w:r>
      <w:r w:rsidR="008D40CB">
        <w:rPr>
          <w:rFonts w:asciiTheme="minorHAnsi" w:hAnsiTheme="minorHAnsi" w:cstheme="minorHAnsi"/>
          <w:sz w:val="22"/>
          <w:szCs w:val="22"/>
        </w:rPr>
        <w:t>.</w:t>
      </w:r>
    </w:p>
    <w:p w14:paraId="11EB30F5" w14:textId="77777777" w:rsidR="0073020D"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5BAFECD6" w:rsidR="0033034B" w:rsidRPr="00DB5016"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Vyhlášky MPSVaR SR č. 147/2013, ktorou sa ustanovujú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3E1AA3C8"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306E7A6D"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195B83D6" w14:textId="77777777" w:rsidR="0073020D"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77C63637" w14:textId="77777777" w:rsidR="008A1AA5" w:rsidRDefault="00472471" w:rsidP="008A1AA5">
      <w:pPr>
        <w:pStyle w:val="Default"/>
        <w:numPr>
          <w:ilvl w:val="1"/>
          <w:numId w:val="5"/>
        </w:numPr>
        <w:tabs>
          <w:tab w:val="left" w:pos="2694"/>
        </w:tabs>
        <w:ind w:left="709" w:hanging="425"/>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Pr>
          <w:rFonts w:asciiTheme="minorHAnsi" w:hAnsiTheme="minorHAnsi" w:cstheme="minorHAnsi"/>
          <w:b/>
          <w:color w:val="auto"/>
          <w:sz w:val="22"/>
          <w:szCs w:val="22"/>
        </w:rPr>
        <w:t>do desiatich pracovných dní</w:t>
      </w:r>
      <w:r>
        <w:rPr>
          <w:rFonts w:asciiTheme="minorHAnsi" w:hAnsiTheme="minorHAnsi" w:cstheme="minorHAnsi"/>
          <w:color w:val="auto"/>
          <w:sz w:val="22"/>
          <w:szCs w:val="22"/>
        </w:rPr>
        <w:t xml:space="preserve"> odo dňa nadobudnutia účinnosti tejto Zmluvy, </w:t>
      </w:r>
    </w:p>
    <w:p w14:paraId="66DD7338" w14:textId="55960838" w:rsidR="0073020D" w:rsidRPr="008A1AA5" w:rsidRDefault="0073020D" w:rsidP="008A1AA5">
      <w:pPr>
        <w:pStyle w:val="Default"/>
        <w:numPr>
          <w:ilvl w:val="1"/>
          <w:numId w:val="5"/>
        </w:numPr>
        <w:tabs>
          <w:tab w:val="left" w:pos="2694"/>
        </w:tabs>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začiatok realizácie:</w:t>
      </w:r>
      <w:r w:rsidRPr="008A1AA5">
        <w:rPr>
          <w:rFonts w:asciiTheme="minorHAnsi" w:hAnsiTheme="minorHAnsi" w:cstheme="minorHAnsi"/>
          <w:color w:val="auto"/>
          <w:sz w:val="22"/>
          <w:szCs w:val="22"/>
        </w:rPr>
        <w:t xml:space="preserve"> bez zbytočného odkladu po prevzatí staveniska zhotoviteľom,  </w:t>
      </w:r>
      <w:r w:rsidRPr="008A1AA5">
        <w:rPr>
          <w:rFonts w:asciiTheme="minorHAnsi" w:hAnsiTheme="minorHAnsi" w:cstheme="minorHAnsi"/>
          <w:color w:val="auto"/>
          <w:sz w:val="22"/>
          <w:szCs w:val="22"/>
        </w:rPr>
        <w:tab/>
        <w:t xml:space="preserve">najneskôr </w:t>
      </w:r>
      <w:r w:rsidRPr="008A1AA5">
        <w:rPr>
          <w:rFonts w:asciiTheme="minorHAnsi" w:hAnsiTheme="minorHAnsi" w:cstheme="minorHAnsi"/>
          <w:b/>
          <w:bCs/>
          <w:color w:val="auto"/>
          <w:sz w:val="22"/>
          <w:szCs w:val="22"/>
        </w:rPr>
        <w:t xml:space="preserve">do </w:t>
      </w:r>
      <w:r w:rsidRPr="00CE04E7">
        <w:rPr>
          <w:rFonts w:asciiTheme="minorHAnsi" w:hAnsiTheme="minorHAnsi" w:cstheme="minorHAnsi"/>
          <w:b/>
          <w:bCs/>
          <w:color w:val="auto"/>
          <w:sz w:val="22"/>
          <w:szCs w:val="22"/>
        </w:rPr>
        <w:t>3</w:t>
      </w:r>
      <w:r w:rsidRPr="008A1AA5">
        <w:rPr>
          <w:rFonts w:asciiTheme="minorHAnsi" w:hAnsiTheme="minorHAnsi" w:cstheme="minorHAnsi"/>
          <w:b/>
          <w:bCs/>
          <w:color w:val="auto"/>
          <w:sz w:val="22"/>
          <w:szCs w:val="22"/>
        </w:rPr>
        <w:t xml:space="preserve"> pracovných dní odo dňa prevzatia staveniska</w:t>
      </w:r>
    </w:p>
    <w:p w14:paraId="589A1A50" w14:textId="55A27E03" w:rsidR="0073020D" w:rsidRDefault="0073020D" w:rsidP="00E021B3">
      <w:pPr>
        <w:pStyle w:val="Default"/>
        <w:numPr>
          <w:ilvl w:val="1"/>
          <w:numId w:val="5"/>
        </w:numPr>
        <w:ind w:left="709" w:hanging="349"/>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dokončenie realizácie:</w:t>
      </w:r>
      <w:r>
        <w:rPr>
          <w:rFonts w:asciiTheme="minorHAnsi" w:hAnsiTheme="minorHAnsi" w:cstheme="minorHAnsi"/>
          <w:color w:val="auto"/>
          <w:sz w:val="22"/>
          <w:szCs w:val="22"/>
        </w:rPr>
        <w:t xml:space="preserve"> najneskôr </w:t>
      </w:r>
      <w:r w:rsidR="00CD2FAA" w:rsidRPr="0086292D">
        <w:rPr>
          <w:rFonts w:asciiTheme="minorHAnsi" w:hAnsiTheme="minorHAnsi" w:cstheme="minorHAnsi"/>
          <w:color w:val="auto"/>
          <w:sz w:val="22"/>
          <w:szCs w:val="22"/>
        </w:rPr>
        <w:t xml:space="preserve">do </w:t>
      </w:r>
      <w:r w:rsidR="00CD2FAA" w:rsidRPr="0086292D">
        <w:rPr>
          <w:rFonts w:asciiTheme="minorHAnsi" w:hAnsiTheme="minorHAnsi" w:cstheme="minorHAnsi"/>
          <w:b/>
          <w:bCs/>
          <w:color w:val="auto"/>
          <w:sz w:val="22"/>
          <w:szCs w:val="22"/>
        </w:rPr>
        <w:t xml:space="preserve"> </w:t>
      </w:r>
      <w:r w:rsidR="00494F2D">
        <w:rPr>
          <w:rFonts w:asciiTheme="minorHAnsi" w:hAnsiTheme="minorHAnsi" w:cstheme="minorHAnsi"/>
          <w:b/>
          <w:bCs/>
          <w:color w:val="auto"/>
          <w:sz w:val="22"/>
          <w:szCs w:val="22"/>
        </w:rPr>
        <w:t>540</w:t>
      </w:r>
      <w:r w:rsidR="00494F2D" w:rsidRPr="0086292D">
        <w:rPr>
          <w:rFonts w:asciiTheme="minorHAnsi" w:hAnsiTheme="minorHAnsi" w:cstheme="minorHAnsi"/>
          <w:b/>
          <w:bCs/>
          <w:color w:val="auto"/>
          <w:sz w:val="22"/>
          <w:szCs w:val="22"/>
        </w:rPr>
        <w:t xml:space="preserve"> </w:t>
      </w:r>
      <w:r w:rsidR="00D5628E" w:rsidRPr="0086292D">
        <w:rPr>
          <w:rFonts w:asciiTheme="minorHAnsi" w:hAnsiTheme="minorHAnsi" w:cstheme="minorHAnsi"/>
          <w:b/>
          <w:bCs/>
          <w:color w:val="auto"/>
          <w:sz w:val="22"/>
          <w:szCs w:val="22"/>
        </w:rPr>
        <w:t>kalendárnych</w:t>
      </w:r>
      <w:r w:rsidR="00E021B3" w:rsidRPr="0086292D">
        <w:rPr>
          <w:rFonts w:asciiTheme="minorHAnsi" w:hAnsiTheme="minorHAnsi" w:cstheme="minorHAnsi"/>
          <w:b/>
          <w:bCs/>
          <w:color w:val="auto"/>
          <w:sz w:val="22"/>
          <w:szCs w:val="22"/>
        </w:rPr>
        <w:t xml:space="preserve"> dní</w:t>
      </w:r>
      <w:r w:rsidRPr="0086292D">
        <w:rPr>
          <w:rFonts w:asciiTheme="minorHAnsi" w:hAnsiTheme="minorHAnsi" w:cstheme="minorHAnsi"/>
          <w:b/>
          <w:bCs/>
          <w:color w:val="auto"/>
          <w:sz w:val="22"/>
          <w:szCs w:val="22"/>
        </w:rPr>
        <w:t xml:space="preserve"> odo</w:t>
      </w:r>
      <w:r>
        <w:rPr>
          <w:rFonts w:asciiTheme="minorHAnsi" w:hAnsiTheme="minorHAnsi" w:cstheme="minorHAnsi"/>
          <w:b/>
          <w:bCs/>
          <w:color w:val="auto"/>
          <w:sz w:val="22"/>
          <w:szCs w:val="22"/>
        </w:rPr>
        <w:t xml:space="preserve"> dňa prevzatia staveniska </w:t>
      </w:r>
      <w:r w:rsidR="00E021B3">
        <w:rPr>
          <w:rFonts w:asciiTheme="minorHAnsi" w:hAnsiTheme="minorHAnsi" w:cstheme="minorHAnsi"/>
          <w:b/>
          <w:bCs/>
          <w:color w:val="auto"/>
          <w:sz w:val="22"/>
          <w:szCs w:val="22"/>
        </w:rPr>
        <w:t>zhotoviteľom</w:t>
      </w:r>
    </w:p>
    <w:p w14:paraId="2AF04947" w14:textId="77777777" w:rsidR="0073020D" w:rsidRDefault="0073020D" w:rsidP="002947AB">
      <w:pPr>
        <w:pStyle w:val="Default"/>
        <w:ind w:left="2832"/>
        <w:jc w:val="both"/>
        <w:rPr>
          <w:rFonts w:asciiTheme="minorHAnsi" w:hAnsiTheme="minorHAnsi" w:cstheme="minorHAnsi"/>
          <w:color w:val="auto"/>
          <w:sz w:val="22"/>
          <w:szCs w:val="22"/>
        </w:rPr>
      </w:pPr>
    </w:p>
    <w:p w14:paraId="5F37F6F1" w14:textId="2E4B3273" w:rsidR="0073020D"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Pr>
          <w:rFonts w:asciiTheme="minorHAnsi" w:hAnsiTheme="minorHAnsi" w:cstheme="minorHAnsi"/>
          <w:color w:val="auto"/>
          <w:sz w:val="22"/>
          <w:szCs w:val="22"/>
        </w:rPr>
        <w:t xml:space="preserve"> (príloha č. 3 Zmluvy)</w:t>
      </w:r>
      <w:r>
        <w:rPr>
          <w:rFonts w:asciiTheme="minorHAnsi" w:hAnsiTheme="minorHAnsi" w:cstheme="minorHAnsi"/>
          <w:color w:val="auto"/>
          <w:sz w:val="22"/>
          <w:szCs w:val="22"/>
        </w:rPr>
        <w:t>. V prípade, ak zhotoviteľ riadne vykoná dielo pred termínom špecifikovaným v</w:t>
      </w:r>
      <w:r w:rsidR="0074746D">
        <w:rPr>
          <w:rFonts w:asciiTheme="minorHAnsi" w:hAnsiTheme="minorHAnsi" w:cstheme="minorHAnsi"/>
          <w:color w:val="auto"/>
          <w:sz w:val="22"/>
          <w:szCs w:val="22"/>
        </w:rPr>
        <w:t xml:space="preserve"> ods. 1 </w:t>
      </w:r>
      <w:r>
        <w:rPr>
          <w:rFonts w:asciiTheme="minorHAnsi" w:hAnsiTheme="minorHAnsi" w:cstheme="minorHAnsi"/>
          <w:color w:val="auto"/>
          <w:sz w:val="22"/>
          <w:szCs w:val="22"/>
        </w:rPr>
        <w:t>bod 1.</w:t>
      </w:r>
      <w:r w:rsidR="0074746D">
        <w:rPr>
          <w:rFonts w:asciiTheme="minorHAnsi" w:hAnsiTheme="minorHAnsi" w:cstheme="minorHAnsi"/>
          <w:color w:val="auto"/>
          <w:sz w:val="22"/>
          <w:szCs w:val="22"/>
        </w:rPr>
        <w:t>3</w:t>
      </w:r>
      <w:r>
        <w:rPr>
          <w:rFonts w:asciiTheme="minorHAnsi" w:hAnsiTheme="minorHAnsi" w:cstheme="minorHAnsi"/>
          <w:color w:val="auto"/>
          <w:sz w:val="22"/>
          <w:szCs w:val="22"/>
        </w:rPr>
        <w:t>. tohto článku</w:t>
      </w:r>
      <w:r w:rsidR="0074746D">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bude objednávateľ povinný takto vykonané dielo prevziať.</w:t>
      </w:r>
    </w:p>
    <w:p w14:paraId="315A70DC" w14:textId="00658265" w:rsidR="0073020D" w:rsidRPr="0086292D" w:rsidRDefault="0073020D" w:rsidP="00141CB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Pr>
          <w:rFonts w:asciiTheme="minorHAnsi" w:hAnsiTheme="minorHAnsi" w:cstheme="minorHAnsi"/>
          <w:color w:val="auto"/>
          <w:sz w:val="22"/>
          <w:szCs w:val="22"/>
        </w:rPr>
        <w:t xml:space="preserve">ods. 1 </w:t>
      </w:r>
      <w:r>
        <w:rPr>
          <w:rFonts w:asciiTheme="minorHAnsi" w:hAnsiTheme="minorHAnsi" w:cstheme="minorHAnsi"/>
          <w:color w:val="auto"/>
          <w:sz w:val="22"/>
          <w:szCs w:val="22"/>
        </w:rPr>
        <w:t>bod 1.</w:t>
      </w:r>
      <w:r w:rsidR="0074746D">
        <w:rPr>
          <w:rFonts w:asciiTheme="minorHAnsi" w:hAnsiTheme="minorHAnsi" w:cstheme="minorHAnsi"/>
          <w:color w:val="auto"/>
          <w:sz w:val="22"/>
          <w:szCs w:val="22"/>
        </w:rPr>
        <w:t>3</w:t>
      </w:r>
      <w:r>
        <w:rPr>
          <w:rFonts w:asciiTheme="minorHAnsi" w:hAnsiTheme="minorHAnsi" w:cstheme="minorHAnsi"/>
          <w:color w:val="auto"/>
          <w:sz w:val="22"/>
          <w:szCs w:val="22"/>
        </w:rPr>
        <w:t>. tohto článku</w:t>
      </w:r>
      <w:r w:rsidR="0074746D">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resp. v zmysle prílohy č. </w:t>
      </w:r>
      <w:r w:rsidR="008D40CB">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 </w:t>
      </w:r>
      <w:r w:rsidR="00AC2901" w:rsidRPr="00AC2901">
        <w:rPr>
          <w:rFonts w:asciiTheme="minorHAnsi" w:hAnsiTheme="minorHAnsi" w:cstheme="minorHAnsi"/>
          <w:color w:val="auto"/>
          <w:sz w:val="22"/>
          <w:szCs w:val="22"/>
        </w:rPr>
        <w:t>riaditelka@zsscemericapohorela.sk</w:t>
      </w:r>
    </w:p>
    <w:p w14:paraId="021B34EE" w14:textId="77777777" w:rsidR="008F4D0F" w:rsidRPr="0087191E" w:rsidRDefault="008F4D0F" w:rsidP="008F4D0F">
      <w:pPr>
        <w:pStyle w:val="Default"/>
        <w:ind w:left="284"/>
        <w:jc w:val="both"/>
        <w:rPr>
          <w:rFonts w:asciiTheme="minorHAnsi" w:hAnsiTheme="minorHAnsi" w:cstheme="minorHAnsi"/>
          <w:color w:val="auto"/>
          <w:sz w:val="22"/>
          <w:szCs w:val="22"/>
        </w:rPr>
      </w:pPr>
    </w:p>
    <w:p w14:paraId="75A863C9"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Čl. V.</w:t>
      </w:r>
    </w:p>
    <w:p w14:paraId="58091B3E"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3B7FE147" w14:textId="77777777" w:rsidR="00E860DB" w:rsidRPr="002D2FD6" w:rsidRDefault="00E860DB" w:rsidP="00141CBD">
      <w:pPr>
        <w:pStyle w:val="Odsekzoznamu"/>
        <w:numPr>
          <w:ilvl w:val="0"/>
          <w:numId w:val="24"/>
        </w:numPr>
        <w:tabs>
          <w:tab w:val="left" w:pos="426"/>
        </w:tabs>
        <w:ind w:left="0" w:firstLine="0"/>
        <w:contextualSpacing/>
        <w:jc w:val="both"/>
        <w:rPr>
          <w:rFonts w:asciiTheme="minorHAnsi" w:hAnsiTheme="minorHAnsi" w:cstheme="minorHAnsi"/>
        </w:rPr>
      </w:pPr>
      <w:r w:rsidRPr="002D2FD6">
        <w:rPr>
          <w:rFonts w:asciiTheme="minorHAnsi" w:hAnsiTheme="minorHAnsi" w:cstheme="minorHAnsi"/>
        </w:rPr>
        <w:t>Zhotoviteľ podpisom tejto Zmluvy výslovne prehlasuje, že:</w:t>
      </w:r>
    </w:p>
    <w:p w14:paraId="3789E8E0" w14:textId="61F5DB91" w:rsidR="00E860DB" w:rsidRDefault="00E860DB" w:rsidP="002947AB">
      <w:pPr>
        <w:pStyle w:val="Advokt"/>
        <w:numPr>
          <w:ilvl w:val="0"/>
          <w:numId w:val="25"/>
        </w:numPr>
        <w:ind w:left="709" w:hanging="283"/>
        <w:jc w:val="both"/>
        <w:rPr>
          <w:rFonts w:asciiTheme="minorHAnsi" w:hAnsiTheme="minorHAnsi" w:cstheme="minorHAnsi"/>
          <w:sz w:val="22"/>
          <w:szCs w:val="22"/>
        </w:rPr>
      </w:pPr>
      <w:r w:rsidRPr="002D2FD6">
        <w:rPr>
          <w:rFonts w:asciiTheme="minorHAnsi" w:hAnsiTheme="minorHAnsi" w:cstheme="minorHAnsi"/>
          <w:sz w:val="22"/>
          <w:szCs w:val="22"/>
        </w:rPr>
        <w:t xml:space="preserve">do ceny </w:t>
      </w:r>
      <w:r>
        <w:rPr>
          <w:rFonts w:asciiTheme="minorHAnsi" w:hAnsiTheme="minorHAnsi" w:cstheme="minorHAnsi"/>
          <w:sz w:val="22"/>
          <w:szCs w:val="22"/>
        </w:rPr>
        <w:t>d</w:t>
      </w:r>
      <w:r w:rsidRPr="002D2FD6">
        <w:rPr>
          <w:rFonts w:asciiTheme="minorHAnsi" w:hAnsiTheme="minorHAnsi" w:cstheme="minorHAnsi"/>
          <w:sz w:val="22"/>
          <w:szCs w:val="22"/>
        </w:rPr>
        <w:t>iela zodpovedne a úplne zahrnul všetky nevyhnutné opatrenia pre splnenie predpisov, noriem, opatrení a úradných podmienok a podmienok orgánov verejnej moci,</w:t>
      </w:r>
    </w:p>
    <w:p w14:paraId="39936D45" w14:textId="77777777"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pri zostavovaní svojej cenovej ponuky vzal na vedomie a počítal s tým, že počas vykonávania </w:t>
      </w:r>
      <w:r>
        <w:rPr>
          <w:rFonts w:asciiTheme="minorHAnsi" w:hAnsiTheme="minorHAnsi" w:cstheme="minorHAnsi"/>
          <w:sz w:val="22"/>
          <w:szCs w:val="22"/>
        </w:rPr>
        <w:t>d</w:t>
      </w:r>
      <w:r w:rsidRPr="00E860DB">
        <w:rPr>
          <w:rFonts w:asciiTheme="minorHAnsi" w:hAnsiTheme="minorHAnsi" w:cstheme="minorHAnsi"/>
          <w:sz w:val="22"/>
          <w:szCs w:val="22"/>
        </w:rPr>
        <w:t>iela nie je povolená žiadna zmena cien,</w:t>
      </w:r>
    </w:p>
    <w:p w14:paraId="6E85910C" w14:textId="77777777"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do ceny </w:t>
      </w:r>
      <w:r>
        <w:rPr>
          <w:rFonts w:asciiTheme="minorHAnsi" w:hAnsiTheme="minorHAnsi" w:cstheme="minorHAnsi"/>
          <w:sz w:val="22"/>
          <w:szCs w:val="22"/>
        </w:rPr>
        <w:t>d</w:t>
      </w:r>
      <w:r w:rsidRPr="00E860DB">
        <w:rPr>
          <w:rFonts w:asciiTheme="minorHAnsi" w:hAnsiTheme="minorHAnsi" w:cstheme="minorHAnsi"/>
          <w:sz w:val="22"/>
          <w:szCs w:val="22"/>
        </w:rPr>
        <w:t xml:space="preserve">iela zodpovedne a úplne zahrnul všetky výdavky potrebné pre úplné, kvalitné a odborné vykonanie </w:t>
      </w:r>
      <w:r>
        <w:rPr>
          <w:rFonts w:asciiTheme="minorHAnsi" w:hAnsiTheme="minorHAnsi" w:cstheme="minorHAnsi"/>
          <w:sz w:val="22"/>
          <w:szCs w:val="22"/>
        </w:rPr>
        <w:t>d</w:t>
      </w:r>
      <w:r w:rsidRPr="00E860DB">
        <w:rPr>
          <w:rFonts w:asciiTheme="minorHAnsi" w:hAnsiTheme="minorHAnsi" w:cstheme="minorHAnsi"/>
          <w:sz w:val="22"/>
          <w:szCs w:val="22"/>
        </w:rPr>
        <w:t xml:space="preserve">iela, </w:t>
      </w:r>
    </w:p>
    <w:p w14:paraId="2CB496D8" w14:textId="1A4FD4FB"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do ceny </w:t>
      </w:r>
      <w:r>
        <w:rPr>
          <w:rFonts w:asciiTheme="minorHAnsi" w:hAnsiTheme="minorHAnsi" w:cstheme="minorHAnsi"/>
          <w:sz w:val="22"/>
          <w:szCs w:val="22"/>
        </w:rPr>
        <w:t>d</w:t>
      </w:r>
      <w:r w:rsidRPr="00E860DB">
        <w:rPr>
          <w:rFonts w:asciiTheme="minorHAnsi" w:hAnsiTheme="minorHAnsi" w:cstheme="minorHAnsi"/>
          <w:sz w:val="22"/>
          <w:szCs w:val="22"/>
        </w:rPr>
        <w:t>iela v celom rozsahu zahrnul aj práce v projektovej dokumentácii alebo vo Výkaze výmer neobsiahnuté, ale podľa skúsenosti zhotoviteľa pre riadne vykonanie</w:t>
      </w:r>
      <w:r w:rsidR="00C10202">
        <w:rPr>
          <w:rFonts w:asciiTheme="minorHAnsi" w:hAnsiTheme="minorHAnsi" w:cstheme="minorHAnsi"/>
          <w:sz w:val="22"/>
          <w:szCs w:val="22"/>
        </w:rPr>
        <w:t xml:space="preserve"> </w:t>
      </w:r>
      <w:r>
        <w:rPr>
          <w:rFonts w:asciiTheme="minorHAnsi" w:hAnsiTheme="minorHAnsi" w:cstheme="minorHAnsi"/>
          <w:sz w:val="22"/>
          <w:szCs w:val="22"/>
        </w:rPr>
        <w:t>d</w:t>
      </w:r>
      <w:r w:rsidRPr="00E860DB">
        <w:rPr>
          <w:rFonts w:asciiTheme="minorHAnsi" w:hAnsiTheme="minorHAnsi" w:cstheme="minorHAnsi"/>
          <w:sz w:val="22"/>
          <w:szCs w:val="22"/>
        </w:rPr>
        <w:t>iel</w:t>
      </w:r>
      <w:r w:rsidR="00C10202">
        <w:rPr>
          <w:rFonts w:asciiTheme="minorHAnsi" w:hAnsiTheme="minorHAnsi" w:cstheme="minorHAnsi"/>
          <w:sz w:val="22"/>
          <w:szCs w:val="22"/>
        </w:rPr>
        <w:t>a</w:t>
      </w:r>
      <w:r w:rsidRPr="00E860DB">
        <w:rPr>
          <w:rFonts w:asciiTheme="minorHAnsi" w:hAnsiTheme="minorHAnsi" w:cstheme="minorHAnsi"/>
          <w:sz w:val="22"/>
          <w:szCs w:val="22"/>
        </w:rPr>
        <w:t xml:space="preserve"> nutné alebo potrebné,</w:t>
      </w:r>
    </w:p>
    <w:p w14:paraId="06DBCE8A" w14:textId="22EE2042"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Pr>
          <w:rFonts w:asciiTheme="minorHAnsi" w:hAnsiTheme="minorHAnsi" w:cstheme="minorHAnsi"/>
          <w:sz w:val="22"/>
          <w:szCs w:val="22"/>
        </w:rPr>
        <w:t>iz</w:t>
      </w:r>
      <w:r w:rsidRPr="00E860DB">
        <w:rPr>
          <w:rFonts w:asciiTheme="minorHAnsi" w:hAnsiTheme="minorHAnsi" w:cstheme="minorHAnsi"/>
          <w:sz w:val="22"/>
          <w:szCs w:val="22"/>
        </w:rPr>
        <w:t>ačných a iných materiálov,</w:t>
      </w:r>
    </w:p>
    <w:p w14:paraId="7E5BD985" w14:textId="191BE6BC" w:rsidR="008B1C86"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mu je úplne a presne známy rozsah </w:t>
      </w:r>
      <w:r>
        <w:rPr>
          <w:rFonts w:asciiTheme="minorHAnsi" w:hAnsiTheme="minorHAnsi" w:cstheme="minorHAnsi"/>
          <w:sz w:val="22"/>
          <w:szCs w:val="22"/>
        </w:rPr>
        <w:t>d</w:t>
      </w:r>
      <w:r w:rsidRPr="00E860DB">
        <w:rPr>
          <w:rFonts w:asciiTheme="minorHAnsi" w:hAnsiTheme="minorHAnsi" w:cstheme="minorHAnsi"/>
          <w:sz w:val="22"/>
          <w:szCs w:val="22"/>
        </w:rPr>
        <w:t xml:space="preserve">iela, a že (i) nebude účtovať žiadne nepredvídateľné výdavky, náklady a práce naviac, </w:t>
      </w:r>
      <w:r>
        <w:rPr>
          <w:rFonts w:asciiTheme="minorHAnsi" w:hAnsiTheme="minorHAnsi" w:cstheme="minorHAnsi"/>
          <w:sz w:val="22"/>
          <w:szCs w:val="22"/>
        </w:rPr>
        <w:t xml:space="preserve">že </w:t>
      </w:r>
      <w:r w:rsidRPr="00E860DB">
        <w:rPr>
          <w:rFonts w:asciiTheme="minorHAnsi" w:hAnsiTheme="minorHAnsi" w:cstheme="minorHAnsi"/>
          <w:sz w:val="22"/>
          <w:szCs w:val="22"/>
        </w:rPr>
        <w:t xml:space="preserve">(ii) porozumel zadaniu predmetu </w:t>
      </w:r>
      <w:r>
        <w:rPr>
          <w:rFonts w:asciiTheme="minorHAnsi" w:hAnsiTheme="minorHAnsi" w:cstheme="minorHAnsi"/>
          <w:sz w:val="22"/>
          <w:szCs w:val="22"/>
        </w:rPr>
        <w:t>a rozsahu d</w:t>
      </w:r>
      <w:r w:rsidRPr="00E860DB">
        <w:rPr>
          <w:rFonts w:asciiTheme="minorHAnsi" w:hAnsiTheme="minorHAnsi" w:cstheme="minorHAnsi"/>
          <w:sz w:val="22"/>
          <w:szCs w:val="22"/>
        </w:rPr>
        <w:t xml:space="preserve">iela vrátane </w:t>
      </w:r>
      <w:r>
        <w:rPr>
          <w:rFonts w:asciiTheme="minorHAnsi" w:hAnsiTheme="minorHAnsi" w:cstheme="minorHAnsi"/>
          <w:sz w:val="22"/>
          <w:szCs w:val="22"/>
        </w:rPr>
        <w:t>p</w:t>
      </w:r>
      <w:r w:rsidRPr="00E860DB">
        <w:rPr>
          <w:rFonts w:asciiTheme="minorHAnsi" w:hAnsiTheme="minorHAnsi" w:cstheme="minorHAnsi"/>
          <w:sz w:val="22"/>
          <w:szCs w:val="22"/>
        </w:rPr>
        <w:t>ríloh</w:t>
      </w:r>
      <w:r>
        <w:rPr>
          <w:rFonts w:asciiTheme="minorHAnsi" w:hAnsiTheme="minorHAnsi" w:cstheme="minorHAnsi"/>
          <w:sz w:val="22"/>
          <w:szCs w:val="22"/>
        </w:rPr>
        <w:t xml:space="preserve"> k Zmluve</w:t>
      </w:r>
      <w:r w:rsidRPr="00E860DB">
        <w:rPr>
          <w:rFonts w:asciiTheme="minorHAnsi" w:hAnsiTheme="minorHAnsi" w:cstheme="minorHAnsi"/>
          <w:sz w:val="22"/>
          <w:szCs w:val="22"/>
        </w:rPr>
        <w:t xml:space="preser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w:t>
      </w:r>
      <w:r>
        <w:rPr>
          <w:rFonts w:asciiTheme="minorHAnsi" w:hAnsiTheme="minorHAnsi" w:cstheme="minorHAnsi"/>
          <w:sz w:val="22"/>
          <w:szCs w:val="22"/>
        </w:rPr>
        <w:t>d</w:t>
      </w:r>
      <w:r w:rsidRPr="00E860DB">
        <w:rPr>
          <w:rFonts w:asciiTheme="minorHAnsi" w:hAnsiTheme="minorHAnsi" w:cstheme="minorHAnsi"/>
          <w:sz w:val="22"/>
          <w:szCs w:val="22"/>
        </w:rPr>
        <w:t>iela, vyhodnotil ich a zahrnul do ceny Diela aj pre prípad nepredvídateľných okolností príslušnú rezervu kalkulovaného rizika.</w:t>
      </w:r>
    </w:p>
    <w:p w14:paraId="5E6F6980" w14:textId="77777777" w:rsidR="008B1C86" w:rsidRDefault="008B1C86" w:rsidP="002947AB">
      <w:pPr>
        <w:pStyle w:val="Advokt"/>
        <w:ind w:left="709"/>
        <w:jc w:val="both"/>
        <w:rPr>
          <w:rFonts w:asciiTheme="minorHAnsi" w:hAnsiTheme="minorHAnsi" w:cstheme="minorHAnsi"/>
          <w:sz w:val="22"/>
          <w:szCs w:val="22"/>
        </w:rPr>
      </w:pPr>
    </w:p>
    <w:p w14:paraId="55A775D4" w14:textId="7846D4CB" w:rsidR="008B1C86" w:rsidRPr="008B1C86" w:rsidRDefault="0073020D" w:rsidP="00141CBD">
      <w:pPr>
        <w:pStyle w:val="Advokt"/>
        <w:numPr>
          <w:ilvl w:val="0"/>
          <w:numId w:val="24"/>
        </w:numPr>
        <w:tabs>
          <w:tab w:val="left" w:pos="426"/>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8B1C86">
        <w:rPr>
          <w:rFonts w:asciiTheme="minorHAnsi" w:hAnsiTheme="minorHAnsi" w:cstheme="minorHAnsi"/>
          <w:b/>
          <w:bCs/>
          <w:color w:val="000000"/>
          <w:sz w:val="22"/>
          <w:szCs w:val="22"/>
        </w:rPr>
        <w:t>na základe</w:t>
      </w:r>
      <w:r w:rsidR="008B1C86" w:rsidRPr="008B1C86">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A468CB">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Pr>
          <w:rFonts w:asciiTheme="minorHAnsi" w:hAnsiTheme="minorHAnsi" w:cstheme="minorHAnsi"/>
          <w:b/>
          <w:bCs/>
          <w:color w:val="000000"/>
          <w:sz w:val="22"/>
          <w:szCs w:val="22"/>
        </w:rPr>
        <w:t>.</w:t>
      </w:r>
    </w:p>
    <w:p w14:paraId="76695790" w14:textId="77777777" w:rsidR="008B1C86" w:rsidRPr="008B1C86" w:rsidRDefault="008B1C86" w:rsidP="002947AB">
      <w:pPr>
        <w:pStyle w:val="Advokt"/>
        <w:ind w:left="426"/>
        <w:jc w:val="both"/>
        <w:rPr>
          <w:rFonts w:asciiTheme="minorHAnsi" w:hAnsiTheme="minorHAnsi" w:cstheme="minorHAnsi"/>
          <w:sz w:val="22"/>
          <w:szCs w:val="22"/>
        </w:rPr>
      </w:pPr>
    </w:p>
    <w:p w14:paraId="5E38043A" w14:textId="18AA3B09" w:rsidR="0073020D" w:rsidRPr="008B1C86" w:rsidRDefault="0073020D" w:rsidP="00141CBD">
      <w:pPr>
        <w:pStyle w:val="Advokt"/>
        <w:numPr>
          <w:ilvl w:val="0"/>
          <w:numId w:val="24"/>
        </w:numPr>
        <w:tabs>
          <w:tab w:val="left" w:pos="426"/>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diela predstavuje: </w:t>
      </w:r>
    </w:p>
    <w:p w14:paraId="2607201B" w14:textId="77777777" w:rsidR="0073020D" w:rsidRPr="00BC1E1D" w:rsidRDefault="0073020D" w:rsidP="002947AB">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bez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 xml:space="preserve">Eur </w:t>
      </w:r>
    </w:p>
    <w:p w14:paraId="7A676906" w14:textId="77777777" w:rsidR="0073020D" w:rsidRPr="00BC1E1D" w:rsidRDefault="0073020D" w:rsidP="002947AB">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DPH vo výške 20%: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 xml:space="preserve">Eur </w:t>
      </w:r>
    </w:p>
    <w:p w14:paraId="6C34F460" w14:textId="77777777" w:rsidR="0073020D" w:rsidRPr="00BC1E1D" w:rsidRDefault="0073020D" w:rsidP="002947AB">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s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 xml:space="preserve">Eur </w:t>
      </w:r>
    </w:p>
    <w:p w14:paraId="469007FA" w14:textId="77777777" w:rsidR="0073020D" w:rsidRPr="008B1C86" w:rsidRDefault="0073020D" w:rsidP="002947AB">
      <w:pPr>
        <w:autoSpaceDE w:val="0"/>
        <w:autoSpaceDN w:val="0"/>
        <w:adjustRightInd w:val="0"/>
        <w:spacing w:line="240" w:lineRule="auto"/>
        <w:ind w:firstLine="284"/>
        <w:rPr>
          <w:rFonts w:cstheme="minorHAnsi"/>
          <w:color w:val="000000"/>
        </w:rPr>
      </w:pPr>
      <w:r w:rsidRPr="00BC1E1D">
        <w:rPr>
          <w:rFonts w:cstheme="minorHAnsi"/>
          <w:color w:val="000000"/>
          <w:highlight w:val="yellow"/>
        </w:rPr>
        <w:t>(slovom: ...................................... s DPH)</w:t>
      </w:r>
      <w:r w:rsidRPr="008B1C86">
        <w:rPr>
          <w:rFonts w:cstheme="minorHAnsi"/>
          <w:color w:val="000000"/>
        </w:rPr>
        <w:t xml:space="preserve"> </w:t>
      </w:r>
    </w:p>
    <w:p w14:paraId="34B5FA79" w14:textId="42F2C86A" w:rsidR="00BF4944" w:rsidRDefault="0073020D" w:rsidP="00141CBD">
      <w:pPr>
        <w:pStyle w:val="Odsekzoznamu"/>
        <w:numPr>
          <w:ilvl w:val="0"/>
          <w:numId w:val="24"/>
        </w:numPr>
        <w:tabs>
          <w:tab w:val="left" w:pos="426"/>
        </w:tabs>
        <w:autoSpaceDE w:val="0"/>
        <w:autoSpaceDN w:val="0"/>
        <w:adjustRightInd w:val="0"/>
        <w:ind w:left="0" w:firstLine="0"/>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sidR="00A468CB">
        <w:rPr>
          <w:rFonts w:asciiTheme="minorHAnsi" w:hAnsiTheme="minorHAnsi" w:cstheme="minorHAnsi"/>
          <w:color w:val="000000"/>
        </w:rPr>
        <w:t>ods.</w:t>
      </w:r>
      <w:r w:rsidR="00A468CB" w:rsidRPr="00BF4944">
        <w:rPr>
          <w:rFonts w:asciiTheme="minorHAnsi" w:hAnsiTheme="minorHAnsi" w:cstheme="minorHAnsi"/>
          <w:color w:val="000000"/>
        </w:rPr>
        <w:t xml:space="preserve"> </w:t>
      </w:r>
      <w:r w:rsidR="008B1C86" w:rsidRPr="00BF4944">
        <w:rPr>
          <w:rFonts w:asciiTheme="minorHAnsi" w:hAnsiTheme="minorHAnsi" w:cstheme="minorHAnsi"/>
          <w:color w:val="000000"/>
        </w:rPr>
        <w:t>3</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BF4944">
        <w:rPr>
          <w:rFonts w:asciiTheme="minorHAnsi" w:hAnsiTheme="minorHAnsi" w:cstheme="minorHAnsi"/>
        </w:rPr>
        <w:t xml:space="preserve">skúška a dokumentácia kvality materiálov a postupov </w:t>
      </w:r>
      <w:r w:rsidRPr="00BF4944">
        <w:rPr>
          <w:rFonts w:asciiTheme="minorHAnsi" w:hAnsiTheme="minorHAnsi" w:cstheme="minorHAnsi"/>
        </w:rPr>
        <w:lastRenderedPageBreak/>
        <w:t>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 xml:space="preserve">). </w:t>
      </w:r>
    </w:p>
    <w:p w14:paraId="7D7BC241" w14:textId="77777777" w:rsidR="00BF4944" w:rsidRPr="00BF4944"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3CC6A060" w:rsidR="00BF4944" w:rsidRDefault="00BF4944" w:rsidP="00141CBD">
      <w:pPr>
        <w:pStyle w:val="Odsekzoznamu"/>
        <w:numPr>
          <w:ilvl w:val="0"/>
          <w:numId w:val="24"/>
        </w:numPr>
        <w:tabs>
          <w:tab w:val="left" w:pos="426"/>
        </w:tabs>
        <w:ind w:left="0" w:firstLine="0"/>
        <w:contextualSpacing/>
        <w:jc w:val="both"/>
        <w:rPr>
          <w:rFonts w:asciiTheme="minorHAnsi" w:hAnsiTheme="minorHAnsi" w:cstheme="minorHAnsi"/>
        </w:rPr>
      </w:pPr>
      <w:r w:rsidRPr="002D2FD6">
        <w:rPr>
          <w:rFonts w:asciiTheme="minorHAnsi" w:hAnsiTheme="minorHAnsi" w:cstheme="minorHAnsi"/>
        </w:rPr>
        <w:t>Príloha č. 1 k Zmluve je Rozpočet/ocenený Výkaz výmer vo všetkých položkách pre všetky stavebné objekty jednotlivo. V prípade, ak zhotoviteľ niektorú položku ne</w:t>
      </w:r>
      <w:r w:rsidR="00DB7F66">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sidR="00470981">
        <w:rPr>
          <w:rFonts w:asciiTheme="minorHAnsi" w:hAnsiTheme="minorHAnsi" w:cstheme="minorHAnsi"/>
        </w:rPr>
        <w:t>.</w:t>
      </w:r>
    </w:p>
    <w:p w14:paraId="2B035F1D" w14:textId="77777777" w:rsidR="00BC1E1D" w:rsidRPr="00BF4944" w:rsidRDefault="00BC1E1D" w:rsidP="00BC1E1D">
      <w:pPr>
        <w:pStyle w:val="Odsekzoznamu"/>
        <w:tabs>
          <w:tab w:val="left" w:pos="426"/>
        </w:tabs>
        <w:ind w:left="0"/>
        <w:contextualSpacing/>
        <w:jc w:val="both"/>
        <w:rPr>
          <w:rFonts w:asciiTheme="minorHAnsi" w:hAnsiTheme="minorHAnsi" w:cstheme="minorHAnsi"/>
        </w:rPr>
      </w:pPr>
    </w:p>
    <w:p w14:paraId="0C768D6F" w14:textId="067236CD" w:rsidR="00BF4944" w:rsidRDefault="00BF4944" w:rsidP="00141CBD">
      <w:pPr>
        <w:pStyle w:val="Odsekzoznamu"/>
        <w:numPr>
          <w:ilvl w:val="0"/>
          <w:numId w:val="24"/>
        </w:numPr>
        <w:tabs>
          <w:tab w:val="left" w:pos="426"/>
        </w:tabs>
        <w:spacing w:before="240"/>
        <w:ind w:left="0" w:firstLine="0"/>
        <w:contextualSpacing/>
        <w:jc w:val="both"/>
        <w:rPr>
          <w:rFonts w:asciiTheme="minorHAnsi" w:hAnsiTheme="minorHAnsi" w:cs="Calibri"/>
        </w:rPr>
      </w:pPr>
      <w:r w:rsidRPr="002D2FD6">
        <w:rPr>
          <w:rFonts w:asciiTheme="minorHAnsi" w:hAnsiTheme="minorHAnsi" w:cs="Calibri"/>
        </w:rPr>
        <w:t xml:space="preserve">Zmluvné strany sa dohodli, že pre prípad vzniku sporu sa má za to, že zhotoviteľ získal všetky informácie a v ponúknutej cene </w:t>
      </w:r>
      <w:r>
        <w:rPr>
          <w:rFonts w:asciiTheme="minorHAnsi" w:hAnsiTheme="minorHAnsi" w:cs="Calibri"/>
        </w:rPr>
        <w:t>d</w:t>
      </w:r>
      <w:r w:rsidRPr="002D2FD6">
        <w:rPr>
          <w:rFonts w:asciiTheme="minorHAnsi" w:hAnsiTheme="minorHAnsi" w:cs="Calibri"/>
        </w:rPr>
        <w:t xml:space="preserve">iela ich zohľadnil. Zhotoviteľ sa nemôže dovolávať zvýšenia ceny najmä z dôvodu, že mu neboli známe alebo poskytnuté všetky potrebné informácie a podklady. </w:t>
      </w:r>
    </w:p>
    <w:p w14:paraId="3A113FC3" w14:textId="77777777" w:rsidR="0087191E" w:rsidRPr="009C48B1" w:rsidRDefault="0087191E" w:rsidP="009C48B1">
      <w:pPr>
        <w:contextualSpacing/>
        <w:jc w:val="both"/>
        <w:rPr>
          <w:rFonts w:cstheme="minorHAnsi"/>
        </w:rPr>
      </w:pPr>
    </w:p>
    <w:p w14:paraId="17DB2B51"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Čl. VI.</w:t>
      </w:r>
    </w:p>
    <w:p w14:paraId="4E198AA8"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44E92CC4" w14:textId="77777777" w:rsidR="0073020D" w:rsidRDefault="0073020D" w:rsidP="00141CBD">
      <w:pPr>
        <w:pStyle w:val="Odsekzoznamu"/>
        <w:numPr>
          <w:ilvl w:val="0"/>
          <w:numId w:val="7"/>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24DD3293" w14:textId="350BF83B" w:rsidR="00D232AD" w:rsidRPr="0086292D" w:rsidRDefault="0086292D" w:rsidP="0086292D">
      <w:pPr>
        <w:autoSpaceDE w:val="0"/>
        <w:autoSpaceDN w:val="0"/>
        <w:adjustRightInd w:val="0"/>
        <w:spacing w:after="240"/>
        <w:ind w:left="644"/>
        <w:jc w:val="both"/>
        <w:rPr>
          <w:rFonts w:cstheme="minorHAnsi"/>
          <w:color w:val="000000"/>
        </w:rPr>
      </w:pPr>
      <w:r w:rsidRPr="0086292D">
        <w:rPr>
          <w:rFonts w:cstheme="minorHAnsi"/>
          <w:b/>
          <w:color w:val="000000"/>
        </w:rPr>
        <w:t>2</w:t>
      </w:r>
      <w:r w:rsidRPr="0086292D">
        <w:rPr>
          <w:rFonts w:cstheme="minorHAnsi"/>
          <w:color w:val="000000"/>
        </w:rPr>
        <w:t>.</w:t>
      </w:r>
      <w:r w:rsidR="00D232AD" w:rsidRPr="0086292D">
        <w:rPr>
          <w:rFonts w:cstheme="minorHAnsi"/>
          <w:color w:val="000000"/>
        </w:rPr>
        <w:t>Zhotoviteľ je oprávnený vystaviť faktúry za vykonané dodávky a práce na diele v zmysle tejto Zmluvy maximálne v troch fakturačných celkoch nasledovne:</w:t>
      </w:r>
    </w:p>
    <w:p w14:paraId="53BD2928" w14:textId="76FF6205" w:rsidR="00D232AD" w:rsidRPr="0086292D" w:rsidRDefault="00D232AD" w:rsidP="00D232A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86292D">
        <w:rPr>
          <w:rFonts w:asciiTheme="minorHAnsi" w:hAnsiTheme="minorHAnsi" w:cstheme="minorHAnsi"/>
          <w:color w:val="000000"/>
        </w:rPr>
        <w:t xml:space="preserve">cena fakturovaných prác a dodávok na diele v zmysle tejto Zmluvy v rámci prvého fakturačného celku bude maximálne 30% z celkovej ceny diela s DPH podľa čl. V. </w:t>
      </w:r>
      <w:r w:rsidR="00382B18" w:rsidRPr="0086292D">
        <w:rPr>
          <w:rFonts w:asciiTheme="minorHAnsi" w:hAnsiTheme="minorHAnsi" w:cstheme="minorHAnsi"/>
          <w:color w:val="000000"/>
        </w:rPr>
        <w:t xml:space="preserve">ods. </w:t>
      </w:r>
      <w:r w:rsidRPr="0086292D">
        <w:rPr>
          <w:rFonts w:asciiTheme="minorHAnsi" w:hAnsiTheme="minorHAnsi" w:cstheme="minorHAnsi"/>
          <w:color w:val="000000"/>
        </w:rPr>
        <w:t>3. tejto Zmluvy,</w:t>
      </w:r>
    </w:p>
    <w:p w14:paraId="7E6FAA24" w14:textId="3E606003" w:rsidR="00D232AD" w:rsidRPr="0086292D" w:rsidRDefault="00D232AD" w:rsidP="00D232A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86292D">
        <w:rPr>
          <w:rFonts w:asciiTheme="minorHAnsi" w:hAnsiTheme="minorHAnsi" w:cstheme="minorHAnsi"/>
          <w:color w:val="000000"/>
        </w:rPr>
        <w:t xml:space="preserve">cena fakturovaných prác a dodávok na diele v zmysle tejto Zmluvy v rámci druhého fakturačného celku bude maximálne 30 % z celkovej ceny diela s DPH podľa čl. V. </w:t>
      </w:r>
      <w:r w:rsidR="00382B18" w:rsidRPr="0086292D">
        <w:rPr>
          <w:rFonts w:asciiTheme="minorHAnsi" w:hAnsiTheme="minorHAnsi" w:cstheme="minorHAnsi"/>
          <w:color w:val="000000"/>
        </w:rPr>
        <w:t xml:space="preserve">ods. </w:t>
      </w:r>
      <w:r w:rsidRPr="0086292D">
        <w:rPr>
          <w:rFonts w:asciiTheme="minorHAnsi" w:hAnsiTheme="minorHAnsi" w:cstheme="minorHAnsi"/>
          <w:color w:val="000000"/>
        </w:rPr>
        <w:t>3. tejto Zmluvy</w:t>
      </w:r>
    </w:p>
    <w:p w14:paraId="47221E73" w14:textId="12503938" w:rsidR="00D232AD" w:rsidRPr="0086292D" w:rsidRDefault="00D232AD" w:rsidP="00D232A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86292D">
        <w:rPr>
          <w:rFonts w:asciiTheme="minorHAnsi" w:hAnsiTheme="minorHAnsi" w:cstheme="minorHAnsi"/>
          <w:color w:val="000000"/>
        </w:rPr>
        <w:t>cena fakturovaných prác a dodávok na diele v zmysle tejto Zmluvy v rámci tretieho  fakturačného celku</w:t>
      </w:r>
      <w:r w:rsidR="003A4AAB" w:rsidRPr="0086292D">
        <w:rPr>
          <w:rFonts w:asciiTheme="minorHAnsi" w:hAnsiTheme="minorHAnsi" w:cstheme="minorHAnsi"/>
          <w:color w:val="000000"/>
        </w:rPr>
        <w:t xml:space="preserve"> (konečná faktúra)</w:t>
      </w:r>
      <w:r w:rsidRPr="0086292D">
        <w:rPr>
          <w:rFonts w:asciiTheme="minorHAnsi" w:hAnsiTheme="minorHAnsi" w:cstheme="minorHAnsi"/>
          <w:color w:val="000000"/>
        </w:rPr>
        <w:t xml:space="preserve"> bude 40 % z celkovej ceny diela s DPH podľa čl. V. </w:t>
      </w:r>
      <w:r w:rsidR="00382B18" w:rsidRPr="0086292D">
        <w:rPr>
          <w:rFonts w:asciiTheme="minorHAnsi" w:hAnsiTheme="minorHAnsi" w:cstheme="minorHAnsi"/>
          <w:color w:val="000000"/>
        </w:rPr>
        <w:t xml:space="preserve">ods. </w:t>
      </w:r>
      <w:r w:rsidRPr="0086292D">
        <w:rPr>
          <w:rFonts w:asciiTheme="minorHAnsi" w:hAnsiTheme="minorHAnsi" w:cstheme="minorHAnsi"/>
          <w:color w:val="000000"/>
        </w:rPr>
        <w:t>3. tejto Zmluvy</w:t>
      </w:r>
    </w:p>
    <w:p w14:paraId="74EFEF6E" w14:textId="2AAFE2ED" w:rsidR="00D232AD" w:rsidRPr="0086292D" w:rsidRDefault="00D232A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86292D">
        <w:rPr>
          <w:rFonts w:asciiTheme="minorHAnsi" w:hAnsiTheme="minorHAnsi" w:cstheme="minorHAnsi"/>
          <w:color w:val="000000"/>
        </w:rPr>
        <w:t xml:space="preserve">Zhotoviteľ je oprávnený vystaviť jednotlivé faktúry </w:t>
      </w:r>
      <w:r w:rsidR="00DA39EA" w:rsidRPr="0086292D">
        <w:rPr>
          <w:rFonts w:asciiTheme="minorHAnsi" w:hAnsiTheme="minorHAnsi" w:cstheme="minorHAnsi"/>
          <w:color w:val="000000"/>
        </w:rPr>
        <w:t xml:space="preserve">(ďalej aj len skrátene ako ,,faktúra“) </w:t>
      </w:r>
      <w:r w:rsidRPr="0086292D">
        <w:rPr>
          <w:rFonts w:asciiTheme="minorHAnsi" w:hAnsiTheme="minorHAnsi" w:cstheme="minorHAnsi"/>
          <w:color w:val="000000"/>
        </w:rPr>
        <w:t xml:space="preserve">na základe akceptovaného plnenia stavebných prác a dodávok na diele v zmysle tejto Zmluvy za fakturované obdobie, po dosiahnutí predpísanej výšky plnenia podľa </w:t>
      </w:r>
      <w:r w:rsidR="00382B18" w:rsidRPr="0086292D">
        <w:rPr>
          <w:rFonts w:asciiTheme="minorHAnsi" w:hAnsiTheme="minorHAnsi" w:cstheme="minorHAnsi"/>
          <w:color w:val="000000"/>
        </w:rPr>
        <w:t xml:space="preserve">odseku </w:t>
      </w:r>
      <w:r w:rsidRPr="0086292D">
        <w:rPr>
          <w:rFonts w:asciiTheme="minorHAnsi" w:hAnsiTheme="minorHAnsi" w:cstheme="minorHAnsi"/>
          <w:color w:val="000000"/>
        </w:rPr>
        <w:t xml:space="preserve">2. tohto článku,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0E2DCE61" w14:textId="157ED575" w:rsidR="003A4AAB" w:rsidRDefault="00792BA8"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Faktúra</w:t>
      </w:r>
      <w:r w:rsidR="0073020D">
        <w:rPr>
          <w:rFonts w:asciiTheme="minorHAnsi" w:hAnsiTheme="minorHAnsi" w:cstheme="minorHAnsi"/>
          <w:color w:val="000000"/>
        </w:rPr>
        <w:t xml:space="preserve"> bud</w:t>
      </w:r>
      <w:r>
        <w:rPr>
          <w:rFonts w:asciiTheme="minorHAnsi" w:hAnsiTheme="minorHAnsi" w:cstheme="minorHAnsi"/>
          <w:color w:val="000000"/>
        </w:rPr>
        <w:t>e</w:t>
      </w:r>
      <w:r w:rsidR="0073020D">
        <w:rPr>
          <w:rFonts w:asciiTheme="minorHAnsi" w:hAnsiTheme="minorHAnsi" w:cstheme="minorHAnsi"/>
          <w:color w:val="000000"/>
        </w:rPr>
        <w:t xml:space="preserve"> pred</w:t>
      </w:r>
      <w:r>
        <w:rPr>
          <w:rFonts w:asciiTheme="minorHAnsi" w:hAnsiTheme="minorHAnsi" w:cstheme="minorHAnsi"/>
          <w:color w:val="000000"/>
        </w:rPr>
        <w:t xml:space="preserve">ložená </w:t>
      </w:r>
      <w:r w:rsidR="0073020D">
        <w:rPr>
          <w:rFonts w:asciiTheme="minorHAnsi" w:hAnsiTheme="minorHAnsi" w:cstheme="minorHAnsi"/>
          <w:color w:val="000000"/>
        </w:rPr>
        <w:t xml:space="preserve">na úhradu </w:t>
      </w:r>
      <w:r w:rsidR="0073020D">
        <w:rPr>
          <w:rFonts w:asciiTheme="minorHAnsi" w:hAnsiTheme="minorHAnsi" w:cstheme="minorHAnsi"/>
        </w:rPr>
        <w:t xml:space="preserve">v troch </w:t>
      </w:r>
      <w:r w:rsidR="0073020D">
        <w:rPr>
          <w:rFonts w:asciiTheme="minorHAnsi" w:hAnsiTheme="minorHAnsi" w:cstheme="minorHAnsi"/>
          <w:color w:val="000000"/>
        </w:rPr>
        <w:t>vyhotoveniach. Prílohou faktúr</w:t>
      </w:r>
      <w:r>
        <w:rPr>
          <w:rFonts w:asciiTheme="minorHAnsi" w:hAnsiTheme="minorHAnsi" w:cstheme="minorHAnsi"/>
          <w:color w:val="000000"/>
        </w:rPr>
        <w:t>y</w:t>
      </w:r>
      <w:r w:rsidR="0073020D">
        <w:rPr>
          <w:rFonts w:asciiTheme="minorHAnsi" w:hAnsiTheme="minorHAnsi" w:cstheme="minorHAnsi"/>
          <w:color w:val="000000"/>
        </w:rPr>
        <w:t xml:space="preserve"> bude súpis vykonaných prác a dodávok na diele a zisťovací protokol podpísaný oprávnenou osobou zhotoviteľa</w:t>
      </w:r>
      <w:r>
        <w:rPr>
          <w:rFonts w:asciiTheme="minorHAnsi" w:hAnsiTheme="minorHAnsi" w:cstheme="minorHAnsi"/>
          <w:color w:val="000000"/>
        </w:rPr>
        <w:t xml:space="preserve"> </w:t>
      </w:r>
      <w:r w:rsidR="0073020D">
        <w:rPr>
          <w:rFonts w:asciiTheme="minorHAnsi" w:hAnsiTheme="minorHAnsi" w:cstheme="minorHAnsi"/>
          <w:color w:val="000000"/>
        </w:rPr>
        <w:t xml:space="preserve">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w:t>
      </w:r>
      <w:bookmarkStart w:id="26" w:name="_Hlk517878276"/>
      <w:bookmarkStart w:id="27" w:name="_Hlk517874810"/>
      <w:bookmarkStart w:id="28" w:name="_Hlk517878190"/>
      <w:bookmarkStart w:id="29" w:name="_Hlk517878781"/>
      <w:r w:rsidR="00D232AD">
        <w:rPr>
          <w:rFonts w:asciiTheme="minorHAnsi" w:hAnsiTheme="minorHAnsi" w:cstheme="minorHAnsi"/>
          <w:color w:val="000000"/>
        </w:rPr>
        <w:t xml:space="preserve">Prílohou faktúry bude zároveň doklad </w:t>
      </w:r>
      <w:r w:rsidR="003A4AAB">
        <w:rPr>
          <w:rFonts w:asciiTheme="minorHAnsi" w:hAnsiTheme="minorHAnsi" w:cstheme="minorHAnsi"/>
          <w:color w:val="000000"/>
        </w:rPr>
        <w:t>preukazujúci</w:t>
      </w:r>
      <w:r w:rsidR="00D232AD">
        <w:rPr>
          <w:rFonts w:asciiTheme="minorHAnsi" w:hAnsiTheme="minorHAnsi" w:cstheme="minorHAnsi"/>
          <w:color w:val="000000"/>
        </w:rPr>
        <w:t> úhrad</w:t>
      </w:r>
      <w:r w:rsidR="003A4AAB">
        <w:rPr>
          <w:rFonts w:asciiTheme="minorHAnsi" w:hAnsiTheme="minorHAnsi" w:cstheme="minorHAnsi"/>
          <w:color w:val="000000"/>
        </w:rPr>
        <w:t>u</w:t>
      </w:r>
      <w:r w:rsidR="00D232AD">
        <w:rPr>
          <w:rFonts w:asciiTheme="minorHAnsi" w:hAnsiTheme="minorHAnsi" w:cstheme="minorHAnsi"/>
          <w:color w:val="000000"/>
        </w:rPr>
        <w:t xml:space="preserve"> všetkých splatných záväzkov zhotoviteľa voči svojim subdodávateľom. </w:t>
      </w:r>
    </w:p>
    <w:p w14:paraId="53E1D01D" w14:textId="099562C7" w:rsidR="00871749" w:rsidRPr="0076310A" w:rsidRDefault="00871749" w:rsidP="00871749">
      <w:pPr>
        <w:pStyle w:val="Odsekzoznamu"/>
        <w:numPr>
          <w:ilvl w:val="0"/>
          <w:numId w:val="3"/>
        </w:numPr>
        <w:tabs>
          <w:tab w:val="left" w:pos="426"/>
        </w:tabs>
        <w:autoSpaceDE w:val="0"/>
        <w:autoSpaceDN w:val="0"/>
        <w:adjustRightInd w:val="0"/>
        <w:spacing w:after="240"/>
        <w:ind w:left="0" w:firstLine="0"/>
        <w:jc w:val="both"/>
        <w:rPr>
          <w:rFonts w:cstheme="minorHAnsi"/>
          <w:i/>
          <w:iCs/>
          <w:color w:val="000000"/>
        </w:rPr>
      </w:pPr>
      <w:r w:rsidRPr="0076310A">
        <w:rPr>
          <w:rFonts w:asciiTheme="minorHAnsi" w:hAnsiTheme="minorHAnsi" w:cstheme="minorHAnsi"/>
          <w:iCs/>
          <w:color w:val="000000"/>
        </w:rPr>
        <w:t xml:space="preserve">Konečná faktúra predstavuje celkové finančné vysporiadanie diela. Zhotoviteľ je oprávnenývystaviť konečnú faktúru celého diela po riadnom vykonaní celého diela, jeho odovzdaní a prevzatí v Zápise o odovzdaní a prevzatí diela a odstránení všetkých vád a nedorobkov na diele uvedených v preberacom protokole, a to do </w:t>
      </w:r>
      <w:r w:rsidR="00B355A3">
        <w:rPr>
          <w:rFonts w:asciiTheme="minorHAnsi" w:hAnsiTheme="minorHAnsi" w:cstheme="minorHAnsi"/>
          <w:iCs/>
          <w:color w:val="000000"/>
        </w:rPr>
        <w:t>3</w:t>
      </w:r>
      <w:r w:rsidRPr="0076310A">
        <w:rPr>
          <w:rFonts w:asciiTheme="minorHAnsi" w:hAnsiTheme="minorHAnsi" w:cstheme="minorHAnsi"/>
          <w:iCs/>
          <w:color w:val="000000"/>
        </w:rPr>
        <w:t xml:space="preserve">0 dní odo dňa splnenia podmienok uvedených v tomto odseku. Povinnými prílohami konečnej faktúry sú protokol o odovzdaní a prevzatí diela a súpis všetkých </w:t>
      </w:r>
      <w:r w:rsidRPr="0076310A">
        <w:rPr>
          <w:rFonts w:asciiTheme="minorHAnsi" w:hAnsiTheme="minorHAnsi" w:cstheme="minorHAnsi"/>
          <w:iCs/>
          <w:color w:val="000000"/>
        </w:rPr>
        <w:lastRenderedPageBreak/>
        <w:t>už objednávateľom uhradených faktúr, ako aj potvrdenie o odstránení vád a nedorobkov diela podpísané oprávnenými zástupcami obidvoch zmluvných strán a doklad preukazujúci úhradu všetkých splatných záväzkov zhotoviteľa voči svojim subdodávateľom</w:t>
      </w:r>
      <w:r w:rsidRPr="0076310A">
        <w:rPr>
          <w:rFonts w:asciiTheme="minorHAnsi" w:hAnsiTheme="minorHAnsi" w:cstheme="minorHAnsi"/>
          <w:i/>
          <w:iCs/>
          <w:color w:val="000000"/>
        </w:rPr>
        <w:t>.</w:t>
      </w:r>
    </w:p>
    <w:p w14:paraId="18F9D256" w14:textId="44E32BB1" w:rsidR="00871749" w:rsidRPr="007D32B3" w:rsidRDefault="00871749" w:rsidP="00871749">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Faktúra bude uhrádzaná formou bezhotovostného platobného styku, a to na</w:t>
      </w:r>
      <w:r w:rsidR="00FE6B50">
        <w:rPr>
          <w:rFonts w:asciiTheme="minorHAnsi" w:hAnsiTheme="minorHAnsi" w:cstheme="minorHAnsi"/>
        </w:rPr>
        <w:t xml:space="preserve"> transparentný </w:t>
      </w:r>
      <w:r>
        <w:rPr>
          <w:rFonts w:asciiTheme="minorHAnsi" w:hAnsiTheme="minorHAnsi" w:cstheme="minorHAnsi"/>
        </w:rPr>
        <w:t xml:space="preserve"> bankový účet zhotoviteľa uvednený v záhlaví tejto Zmluvy. </w:t>
      </w:r>
    </w:p>
    <w:p w14:paraId="29ECAA7D" w14:textId="361B85A0" w:rsidR="00871749" w:rsidRPr="00871749" w:rsidRDefault="00871749" w:rsidP="00871749">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Faktúra sa považuje za zaplatenú dňom pripísania úhrady na</w:t>
      </w:r>
      <w:r w:rsidR="00FE6B50">
        <w:rPr>
          <w:rFonts w:asciiTheme="minorHAnsi" w:hAnsiTheme="minorHAnsi" w:cstheme="minorHAnsi"/>
          <w:lang w:eastAsia="cs-CZ"/>
        </w:rPr>
        <w:t xml:space="preserve"> transparentný</w:t>
      </w:r>
      <w:r>
        <w:rPr>
          <w:rFonts w:asciiTheme="minorHAnsi" w:hAnsiTheme="minorHAnsi" w:cstheme="minorHAnsi"/>
          <w:lang w:eastAsia="cs-CZ"/>
        </w:rPr>
        <w:t xml:space="preserve"> bankový účet zhotoviteľa</w:t>
      </w:r>
      <w:r>
        <w:rPr>
          <w:rFonts w:asciiTheme="minorHAnsi" w:hAnsiTheme="minorHAnsi" w:cstheme="minorHAnsi"/>
        </w:rPr>
        <w:t xml:space="preserve"> uvednený v záhlaví tejto Zmluvy</w:t>
      </w:r>
      <w:r>
        <w:rPr>
          <w:rFonts w:asciiTheme="minorHAnsi" w:hAnsiTheme="minorHAnsi" w:cstheme="minorHAnsi"/>
          <w:lang w:eastAsia="cs-CZ"/>
        </w:rPr>
        <w:t>.</w:t>
      </w:r>
    </w:p>
    <w:bookmarkEnd w:id="26"/>
    <w:bookmarkEnd w:id="27"/>
    <w:bookmarkEnd w:id="28"/>
    <w:bookmarkEnd w:id="29"/>
    <w:p w14:paraId="051F01D0" w14:textId="77777777"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1954495" w14:textId="1D2988E2"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B355A3">
        <w:rPr>
          <w:rFonts w:asciiTheme="minorHAnsi" w:hAnsiTheme="minorHAnsi" w:cstheme="minorHAnsi"/>
          <w:b/>
        </w:rPr>
        <w:t>6</w:t>
      </w:r>
      <w:r>
        <w:rPr>
          <w:rFonts w:asciiTheme="minorHAnsi" w:hAnsiTheme="minorHAnsi" w:cstheme="minorHAnsi"/>
          <w:b/>
        </w:rPr>
        <w:t>0 dní</w:t>
      </w:r>
      <w:r>
        <w:rPr>
          <w:rFonts w:asciiTheme="minorHAnsi" w:hAnsiTheme="minorHAnsi" w:cstheme="minorHAnsi"/>
        </w:rPr>
        <w:t xml:space="preserve"> odo dňa doručenia faktúry objednávateľovi. </w:t>
      </w:r>
    </w:p>
    <w:p w14:paraId="2674CE90" w14:textId="25AF956F"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Jednotlivé faktúry musia spĺňať náležitosti daňového dokladu v zmysle § 74 ods. 1 zákona č. 222/2004 Z. z. o dani z pridanej hodnoty v znení neskorších predpisov</w:t>
      </w:r>
      <w:ins w:id="30" w:author="Brozmanová Beáta" w:date="2024-02-20T10:20:00Z" w16du:dateUtc="2024-02-20T09:20:00Z">
        <w:r w:rsidR="009D240E">
          <w:rPr>
            <w:rFonts w:asciiTheme="minorHAnsi" w:hAnsiTheme="minorHAnsi" w:cstheme="minorHAnsi"/>
          </w:rPr>
          <w:t xml:space="preserve">, </w:t>
        </w:r>
        <w:r w:rsidR="009D240E" w:rsidRPr="009D240E">
          <w:rPr>
            <w:rFonts w:asciiTheme="minorHAnsi" w:hAnsiTheme="minorHAnsi" w:cstheme="minorHAnsi"/>
          </w:rPr>
          <w:t>taktiež identifikáciu projektu uvedeného v Preambule bode 2 tejto Zmluvy.</w:t>
        </w:r>
      </w:ins>
      <w:del w:id="31" w:author="Brozmanová Beáta" w:date="2024-02-20T10:20:00Z" w16du:dateUtc="2024-02-20T09:20:00Z">
        <w:r w:rsidDel="009D240E">
          <w:rPr>
            <w:rFonts w:asciiTheme="minorHAnsi" w:hAnsiTheme="minorHAnsi" w:cstheme="minorHAnsi"/>
          </w:rPr>
          <w:delText xml:space="preserve">. </w:delText>
        </w:r>
      </w:del>
    </w:p>
    <w:p w14:paraId="6A253A42" w14:textId="77777777"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87191E"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Pr>
          <w:rFonts w:asciiTheme="minorHAnsi" w:hAnsiTheme="minorHAnsi" w:cstheme="minorHAnsi"/>
        </w:rPr>
        <w:t xml:space="preserve">v platnom znení a ostatnými právnymi predpismi. </w:t>
      </w:r>
    </w:p>
    <w:p w14:paraId="7DE79F93" w14:textId="694EE924" w:rsidR="00753E1A" w:rsidRPr="00753E1A" w:rsidRDefault="00753E1A"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53E1A">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Default="00753E1A" w:rsidP="002947AB">
      <w:pPr>
        <w:pStyle w:val="Bezriadkovania"/>
        <w:numPr>
          <w:ilvl w:val="0"/>
          <w:numId w:val="26"/>
        </w:numPr>
        <w:ind w:left="567" w:hanging="283"/>
        <w:jc w:val="both"/>
        <w:rPr>
          <w:rFonts w:asciiTheme="minorHAnsi" w:hAnsiTheme="minorHAnsi" w:cstheme="minorHAnsi"/>
          <w:color w:val="auto"/>
          <w:sz w:val="22"/>
          <w:szCs w:val="22"/>
        </w:rPr>
      </w:pPr>
      <w:r w:rsidRPr="00753E1A">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Default="00753E1A" w:rsidP="002947AB">
      <w:pPr>
        <w:pStyle w:val="Bezriadkovania"/>
        <w:numPr>
          <w:ilvl w:val="0"/>
          <w:numId w:val="26"/>
        </w:numPr>
        <w:ind w:left="567" w:hanging="283"/>
        <w:jc w:val="both"/>
        <w:rPr>
          <w:rFonts w:asciiTheme="minorHAnsi" w:hAnsiTheme="minorHAnsi" w:cstheme="minorHAnsi"/>
          <w:color w:val="auto"/>
          <w:sz w:val="22"/>
          <w:szCs w:val="22"/>
        </w:rPr>
      </w:pPr>
      <w:r w:rsidRPr="00753E1A">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753E1A"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753E1A"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53E1A">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64B03175" w14:textId="77777777" w:rsidR="0073020D" w:rsidRDefault="0073020D" w:rsidP="00141CB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56664BAA" w14:textId="77777777" w:rsidR="0073020D" w:rsidRDefault="0073020D" w:rsidP="002947AB">
      <w:pPr>
        <w:pStyle w:val="Default"/>
        <w:rPr>
          <w:rFonts w:asciiTheme="minorHAnsi" w:hAnsiTheme="minorHAnsi" w:cstheme="minorHAnsi"/>
          <w:b/>
          <w:bCs/>
          <w:color w:val="auto"/>
          <w:sz w:val="22"/>
          <w:szCs w:val="22"/>
        </w:rPr>
      </w:pPr>
    </w:p>
    <w:p w14:paraId="13BD973A" w14:textId="77777777" w:rsidR="00822947" w:rsidRDefault="00822947" w:rsidP="002947AB">
      <w:pPr>
        <w:pStyle w:val="Default"/>
        <w:jc w:val="center"/>
        <w:rPr>
          <w:rFonts w:asciiTheme="minorHAnsi" w:hAnsiTheme="minorHAnsi" w:cstheme="minorHAnsi"/>
          <w:b/>
          <w:bCs/>
          <w:color w:val="auto"/>
          <w:sz w:val="22"/>
          <w:szCs w:val="22"/>
        </w:rPr>
      </w:pPr>
    </w:p>
    <w:p w14:paraId="2D71A3C2" w14:textId="64184FE3"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7BA40BA3"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Podmienky vykonania diela</w:t>
      </w:r>
    </w:p>
    <w:p w14:paraId="5F5F54F7"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 na prevzatie staveniska. Objednávateľ vyzve zhotoviteľa na prevzatie staveniska </w:t>
      </w:r>
      <w:r>
        <w:rPr>
          <w:rFonts w:asciiTheme="minorHAnsi" w:hAnsiTheme="minorHAnsi" w:cstheme="minorHAnsi"/>
          <w:b/>
          <w:color w:val="auto"/>
          <w:sz w:val="22"/>
          <w:szCs w:val="22"/>
        </w:rPr>
        <w:t>do desiatich 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Default="0073020D" w:rsidP="00141CBD">
      <w:pPr>
        <w:pStyle w:val="Bezriadkovania"/>
        <w:numPr>
          <w:ilvl w:val="0"/>
          <w:numId w:val="8"/>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3D079A9A" w:rsidR="0073020D" w:rsidRDefault="0073020D"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dokumentáciu </w:t>
      </w:r>
    </w:p>
    <w:p w14:paraId="18AC2CF7" w14:textId="21E56D81" w:rsidR="0073020D" w:rsidRDefault="0073020D"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stavebné povoleni</w:t>
      </w:r>
      <w:r w:rsidR="00C10202">
        <w:rPr>
          <w:rFonts w:asciiTheme="minorHAnsi" w:hAnsiTheme="minorHAnsi" w:cstheme="minorHAnsi"/>
          <w:color w:val="auto"/>
          <w:sz w:val="22"/>
          <w:szCs w:val="22"/>
        </w:rPr>
        <w:t>e</w:t>
      </w:r>
      <w:r>
        <w:rPr>
          <w:rFonts w:asciiTheme="minorHAnsi" w:hAnsiTheme="minorHAnsi" w:cstheme="minorHAnsi"/>
          <w:color w:val="auto"/>
          <w:sz w:val="22"/>
          <w:szCs w:val="22"/>
        </w:rPr>
        <w:t xml:space="preserve"> a oznámeni</w:t>
      </w:r>
      <w:r w:rsidR="00C10202">
        <w:rPr>
          <w:rFonts w:asciiTheme="minorHAnsi" w:hAnsiTheme="minorHAnsi" w:cstheme="minorHAnsi"/>
          <w:color w:val="auto"/>
          <w:sz w:val="22"/>
          <w:szCs w:val="22"/>
        </w:rPr>
        <w:t>e</w:t>
      </w:r>
      <w:r>
        <w:rPr>
          <w:rFonts w:asciiTheme="minorHAnsi" w:hAnsiTheme="minorHAnsi" w:cstheme="minorHAnsi"/>
          <w:color w:val="auto"/>
          <w:sz w:val="22"/>
          <w:szCs w:val="22"/>
        </w:rPr>
        <w:t xml:space="preserve"> k ohláseniu stavebných úprav špecifikované v </w:t>
      </w:r>
      <w:r w:rsidR="00382B18">
        <w:rPr>
          <w:rFonts w:asciiTheme="minorHAnsi" w:hAnsiTheme="minorHAnsi" w:cstheme="minorHAnsi"/>
          <w:color w:val="auto"/>
          <w:sz w:val="22"/>
          <w:szCs w:val="22"/>
        </w:rPr>
        <w:t xml:space="preserve">odseku </w:t>
      </w:r>
      <w:r>
        <w:rPr>
          <w:rFonts w:asciiTheme="minorHAnsi" w:hAnsiTheme="minorHAnsi" w:cstheme="minorHAnsi"/>
          <w:color w:val="auto"/>
          <w:sz w:val="22"/>
          <w:szCs w:val="22"/>
        </w:rPr>
        <w:t>3 čl. III. tejto Zmluvy</w:t>
      </w:r>
    </w:p>
    <w:p w14:paraId="10BD1925" w14:textId="49966AC2" w:rsidR="00C10202" w:rsidRDefault="00C10202"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Default="0073020D" w:rsidP="002947AB">
      <w:pPr>
        <w:pStyle w:val="Bezriadkovania"/>
        <w:ind w:left="720"/>
        <w:jc w:val="both"/>
        <w:rPr>
          <w:rFonts w:asciiTheme="minorHAnsi" w:hAnsiTheme="minorHAnsi" w:cstheme="minorHAnsi"/>
          <w:sz w:val="22"/>
          <w:szCs w:val="22"/>
        </w:rPr>
      </w:pPr>
    </w:p>
    <w:p w14:paraId="3040242A" w14:textId="7B5A5EE5" w:rsidR="0073020D" w:rsidRDefault="0073020D" w:rsidP="00C05CC2">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 a to o počet dní omeškania objednávateľa s odovzdaním staveniska.</w:t>
      </w:r>
    </w:p>
    <w:p w14:paraId="401AD028" w14:textId="77777777" w:rsidR="00D7189D" w:rsidRPr="00D7189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452819C0" w14:textId="77777777" w:rsidR="0073020D" w:rsidRPr="00C05CC2"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0606B9BA" w14:textId="36227E80" w:rsidR="000D7E22" w:rsidRPr="000D7E22" w:rsidRDefault="000D7E22" w:rsidP="00C05CC2">
      <w:pPr>
        <w:pStyle w:val="Odsekzoznamu"/>
        <w:numPr>
          <w:ilvl w:val="0"/>
          <w:numId w:val="8"/>
        </w:numPr>
        <w:tabs>
          <w:tab w:val="left" w:pos="426"/>
        </w:tabs>
        <w:ind w:left="0" w:firstLine="0"/>
        <w:jc w:val="both"/>
        <w:rPr>
          <w:rFonts w:asciiTheme="minorHAnsi" w:eastAsiaTheme="minorHAnsi" w:hAnsiTheme="minorHAnsi" w:cstheme="minorHAnsi"/>
          <w:noProof w:val="0"/>
          <w:lang w:eastAsia="en-US"/>
        </w:rPr>
      </w:pPr>
      <w:r w:rsidRPr="000D7E22">
        <w:rPr>
          <w:rFonts w:asciiTheme="minorHAnsi" w:eastAsiaTheme="minorHAnsi" w:hAnsiTheme="minorHAnsi" w:cstheme="minorHAnsi"/>
          <w:noProof w:val="0"/>
          <w:lang w:eastAsia="en-US"/>
        </w:rPr>
        <w:t>Zhotoviteľ berie na vedomie, že po začatí realizácie stavebných prác objednávateľ zabezpečí</w:t>
      </w:r>
      <w:r>
        <w:rPr>
          <w:rFonts w:asciiTheme="minorHAnsi" w:eastAsiaTheme="minorHAnsi" w:hAnsiTheme="minorHAnsi" w:cstheme="minorHAnsi"/>
          <w:noProof w:val="0"/>
          <w:lang w:eastAsia="en-US"/>
        </w:rPr>
        <w:t xml:space="preserve"> </w:t>
      </w:r>
      <w:r w:rsidRPr="000D7E22">
        <w:rPr>
          <w:rFonts w:asciiTheme="minorHAnsi" w:eastAsiaTheme="minorHAnsi" w:hAnsiTheme="minorHAnsi" w:cstheme="minorHAnsi"/>
          <w:noProof w:val="0"/>
          <w:lang w:eastAsia="en-US"/>
        </w:rPr>
        <w:t xml:space="preserve">označenie stavebného objektu v súlade s podmienkami </w:t>
      </w:r>
      <w:r w:rsidR="009F2A7B">
        <w:rPr>
          <w:rFonts w:asciiTheme="minorHAnsi" w:eastAsiaTheme="minorHAnsi" w:hAnsiTheme="minorHAnsi" w:cstheme="minorHAnsi"/>
          <w:noProof w:val="0"/>
          <w:lang w:eastAsia="en-US"/>
        </w:rPr>
        <w:t>Z</w:t>
      </w:r>
      <w:r w:rsidRPr="000D7E22">
        <w:rPr>
          <w:rFonts w:asciiTheme="minorHAnsi" w:eastAsiaTheme="minorHAnsi" w:hAnsiTheme="minorHAnsi" w:cstheme="minorHAnsi"/>
          <w:noProof w:val="0"/>
          <w:lang w:eastAsia="en-US"/>
        </w:rPr>
        <w:t>mluvy o</w:t>
      </w:r>
      <w:r w:rsidR="009F2A7B">
        <w:rPr>
          <w:rFonts w:asciiTheme="minorHAnsi" w:eastAsiaTheme="minorHAnsi" w:hAnsiTheme="minorHAnsi" w:cstheme="minorHAnsi"/>
          <w:noProof w:val="0"/>
          <w:lang w:eastAsia="en-US"/>
        </w:rPr>
        <w:t xml:space="preserve"> poskytnutí prostriedkov mechanizmu na podporu obnovy a odolnosti </w:t>
      </w:r>
      <w:r w:rsidRPr="000D7E22">
        <w:rPr>
          <w:rFonts w:asciiTheme="minorHAnsi" w:eastAsiaTheme="minorHAnsi" w:hAnsiTheme="minorHAnsi" w:cstheme="minorHAnsi"/>
          <w:noProof w:val="0"/>
          <w:lang w:eastAsia="en-US"/>
        </w:rPr>
        <w:t>(v koordinácii s</w:t>
      </w:r>
      <w:r w:rsidR="009F2A7B">
        <w:rPr>
          <w:rFonts w:asciiTheme="minorHAnsi" w:eastAsiaTheme="minorHAnsi" w:hAnsiTheme="minorHAnsi" w:cstheme="minorHAnsi"/>
          <w:noProof w:val="0"/>
          <w:lang w:eastAsia="en-US"/>
        </w:rPr>
        <w:t xml:space="preserve"> objednávateľom</w:t>
      </w:r>
      <w:r w:rsidRPr="000D7E22">
        <w:rPr>
          <w:rFonts w:asciiTheme="minorHAnsi" w:eastAsiaTheme="minorHAnsi" w:hAnsiTheme="minorHAnsi" w:cstheme="minorHAnsi"/>
          <w:noProof w:val="0"/>
          <w:lang w:eastAsia="en-US"/>
        </w:rPr>
        <w:t xml:space="preserve">). </w:t>
      </w:r>
    </w:p>
    <w:p w14:paraId="1DC162AC" w14:textId="77777777" w:rsidR="000D7E22" w:rsidRDefault="000D7E22" w:rsidP="00C05CC2">
      <w:pPr>
        <w:pStyle w:val="Default"/>
        <w:tabs>
          <w:tab w:val="left" w:pos="426"/>
        </w:tabs>
        <w:spacing w:after="240"/>
        <w:jc w:val="both"/>
        <w:rPr>
          <w:rFonts w:asciiTheme="minorHAnsi" w:hAnsiTheme="minorHAnsi" w:cstheme="minorHAnsi"/>
          <w:color w:val="auto"/>
          <w:sz w:val="22"/>
          <w:szCs w:val="22"/>
        </w:rPr>
      </w:pPr>
    </w:p>
    <w:p w14:paraId="2E70C586" w14:textId="5D689C90"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zodpovedá za poriadok na stavenisku a stavbe, za správne uskladnenie materiálov a konštrukcií a za prípadné znečistenie </w:t>
      </w:r>
      <w:r w:rsidRPr="00DD718D">
        <w:rPr>
          <w:rFonts w:asciiTheme="minorHAnsi" w:hAnsiTheme="minorHAnsi" w:cstheme="minorHAnsi"/>
          <w:sz w:val="22"/>
          <w:szCs w:val="22"/>
        </w:rPr>
        <w:t>komunikácií,</w:t>
      </w:r>
      <w:r>
        <w:rPr>
          <w:rFonts w:asciiTheme="minorHAnsi" w:hAnsiTheme="minorHAnsi" w:cstheme="minorHAnsi"/>
          <w:sz w:val="22"/>
          <w:szCs w:val="22"/>
        </w:rPr>
        <w:t xml:space="preserve"> ktoré bude používať pri vykonávaní diela. Zhotoviteľ sa ďalej zaväzuje v súlade s príslušnými právnymi predpismi a </w:t>
      </w:r>
      <w:r w:rsidR="00382B18">
        <w:rPr>
          <w:rFonts w:asciiTheme="minorHAnsi" w:hAnsiTheme="minorHAnsi" w:cstheme="minorHAnsi"/>
          <w:sz w:val="22"/>
          <w:szCs w:val="22"/>
        </w:rPr>
        <w:t xml:space="preserve">odsekom </w:t>
      </w:r>
      <w:r>
        <w:rPr>
          <w:rFonts w:asciiTheme="minorHAnsi" w:hAnsiTheme="minorHAnsi" w:cstheme="minorHAnsi"/>
          <w:sz w:val="22"/>
          <w:szCs w:val="22"/>
        </w:rPr>
        <w:t>2</w:t>
      </w:r>
      <w:r w:rsidR="0014416A">
        <w:rPr>
          <w:rFonts w:asciiTheme="minorHAnsi" w:hAnsiTheme="minorHAnsi" w:cstheme="minorHAnsi"/>
          <w:sz w:val="22"/>
          <w:szCs w:val="22"/>
        </w:rPr>
        <w:t>5</w:t>
      </w:r>
      <w:r>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D7189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D7189D" w:rsidRDefault="00D7189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D7189D">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D7189D" w:rsidRDefault="00D7189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D7189D">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Default="0073020D" w:rsidP="00141CBD">
      <w:pPr>
        <w:pStyle w:val="Textkomentra"/>
        <w:numPr>
          <w:ilvl w:val="0"/>
          <w:numId w:val="8"/>
        </w:numPr>
        <w:tabs>
          <w:tab w:val="left" w:pos="426"/>
        </w:tabs>
        <w:ind w:left="0" w:firstLine="0"/>
      </w:pPr>
      <w:r>
        <w:rPr>
          <w:rFonts w:cstheme="minorHAnsi"/>
          <w:sz w:val="22"/>
          <w:szCs w:val="22"/>
        </w:rPr>
        <w:lastRenderedPageBreak/>
        <w:t xml:space="preserve">Zhotoviteľ je povinný najneskôr ku dňu prevzatia staveniska predložiť objednávateľovi:  </w:t>
      </w:r>
    </w:p>
    <w:p w14:paraId="2F403F6A" w14:textId="3458D344" w:rsidR="0073020D" w:rsidRDefault="0073020D" w:rsidP="002947AB">
      <w:pPr>
        <w:pStyle w:val="Default"/>
        <w:numPr>
          <w:ilvl w:val="1"/>
          <w:numId w:val="8"/>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 xml:space="preserve">(príloha č. </w:t>
      </w:r>
      <w:r w:rsidR="00C10202">
        <w:rPr>
          <w:rFonts w:asciiTheme="minorHAnsi" w:hAnsiTheme="minorHAnsi" w:cstheme="minorHAnsi"/>
          <w:sz w:val="22"/>
          <w:szCs w:val="22"/>
        </w:rPr>
        <w:t>3</w:t>
      </w:r>
      <w:r>
        <w:rPr>
          <w:rFonts w:asciiTheme="minorHAnsi" w:hAnsiTheme="minorHAnsi" w:cstheme="minorHAnsi"/>
          <w:sz w:val="22"/>
          <w:szCs w:val="22"/>
        </w:rPr>
        <w:t xml:space="preserve"> tejto Zmluvy);</w:t>
      </w:r>
    </w:p>
    <w:p w14:paraId="4ECD9DB3" w14:textId="77777777" w:rsidR="0073020D" w:rsidRDefault="0073020D" w:rsidP="002947AB">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48EBAAD9" w14:textId="77777777" w:rsidR="00D7189D" w:rsidRPr="00DD718D" w:rsidRDefault="00D7189D" w:rsidP="002947AB">
      <w:pPr>
        <w:tabs>
          <w:tab w:val="left" w:pos="284"/>
          <w:tab w:val="left" w:pos="426"/>
        </w:tabs>
        <w:spacing w:line="240" w:lineRule="auto"/>
        <w:contextualSpacing/>
        <w:jc w:val="both"/>
        <w:rPr>
          <w:rFonts w:cstheme="minorHAnsi"/>
          <w:highlight w:val="lightGray"/>
        </w:rPr>
      </w:pPr>
    </w:p>
    <w:p w14:paraId="10D4648B" w14:textId="0C8182C8"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w:t>
      </w:r>
      <w:r w:rsidR="00B0714A">
        <w:rPr>
          <w:rFonts w:asciiTheme="minorHAnsi" w:hAnsiTheme="minorHAnsi" w:cstheme="minorHAnsi"/>
        </w:rPr>
        <w:t>dohľad</w:t>
      </w:r>
      <w:r>
        <w:rPr>
          <w:rFonts w:asciiTheme="minorHAnsi" w:hAnsiTheme="minorHAnsi" w:cstheme="minorHAnsi"/>
        </w:rPr>
        <w:t xml:space="preserve"> a stavebný dozor. </w:t>
      </w:r>
    </w:p>
    <w:p w14:paraId="3F21DA66" w14:textId="77777777" w:rsidR="0073020D" w:rsidRDefault="0073020D" w:rsidP="002947AB">
      <w:pPr>
        <w:pStyle w:val="Odsekzoznamu"/>
        <w:rPr>
          <w:rFonts w:asciiTheme="minorHAnsi" w:hAnsiTheme="minorHAnsi" w:cstheme="minorHAnsi"/>
        </w:rPr>
      </w:pPr>
    </w:p>
    <w:p w14:paraId="10C45F59" w14:textId="77777777"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588AA4DC" w14:textId="77777777" w:rsidR="0073020D" w:rsidRDefault="0073020D" w:rsidP="002947AB">
      <w:pPr>
        <w:pStyle w:val="Odsekzoznamu"/>
        <w:rPr>
          <w:rFonts w:asciiTheme="minorHAnsi" w:hAnsiTheme="minorHAnsi" w:cstheme="minorHAnsi"/>
        </w:rPr>
      </w:pPr>
    </w:p>
    <w:p w14:paraId="59E3695B" w14:textId="6AC50D20"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Kontrolu prác na diele za objednávateľa budú vykonávať oprávnené osoby objednávateľa, a to stavebný dozor</w:t>
      </w:r>
      <w:r w:rsidR="00C10202">
        <w:rPr>
          <w:rFonts w:asciiTheme="minorHAnsi" w:hAnsiTheme="minorHAnsi" w:cstheme="minorHAnsi"/>
        </w:rPr>
        <w:t xml:space="preserve"> objednávateľa a</w:t>
      </w:r>
      <w:r>
        <w:rPr>
          <w:rFonts w:asciiTheme="minorHAnsi" w:hAnsiTheme="minorHAnsi" w:cstheme="minorHAnsi"/>
        </w:rPr>
        <w:t xml:space="preserve"> projektant - autorský </w:t>
      </w:r>
      <w:r w:rsidR="00B0714A">
        <w:rPr>
          <w:rFonts w:asciiTheme="minorHAnsi" w:hAnsiTheme="minorHAnsi" w:cstheme="minorHAnsi"/>
        </w:rPr>
        <w:t>dohľad</w:t>
      </w:r>
      <w:r>
        <w:rPr>
          <w:rFonts w:asciiTheme="minorHAnsi" w:hAnsiTheme="minorHAnsi" w:cstheme="minorHAnsi"/>
        </w:rPr>
        <w:t xml:space="preserve">. </w:t>
      </w:r>
    </w:p>
    <w:p w14:paraId="044DB54F" w14:textId="77777777" w:rsidR="0073020D" w:rsidRDefault="0073020D" w:rsidP="002947AB">
      <w:pPr>
        <w:pStyle w:val="Odsekzoznamu"/>
        <w:rPr>
          <w:rFonts w:asciiTheme="minorHAnsi" w:hAnsiTheme="minorHAnsi" w:cstheme="minorHAnsi"/>
        </w:rPr>
      </w:pPr>
    </w:p>
    <w:p w14:paraId="343144BB" w14:textId="661F9215"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w:t>
      </w:r>
      <w:r w:rsidR="00B0714A">
        <w:rPr>
          <w:rFonts w:asciiTheme="minorHAnsi" w:hAnsiTheme="minorHAnsi" w:cstheme="minorHAnsi"/>
        </w:rPr>
        <w:t xml:space="preserve">dohľadu </w:t>
      </w:r>
      <w:r>
        <w:rPr>
          <w:rFonts w:asciiTheme="minorHAnsi" w:hAnsiTheme="minorHAnsi" w:cstheme="minorHAnsi"/>
        </w:rPr>
        <w:t xml:space="preserve">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Pr>
          <w:rFonts w:asciiTheme="minorHAnsi" w:hAnsiTheme="minorHAnsi" w:cstheme="minorHAnsi"/>
        </w:rPr>
        <w:t>Zhotoviteľ je oprávnený viesť digitálny/elektronický stavebný denník v súlade s § 46d st</w:t>
      </w:r>
      <w:r w:rsidR="00F10490">
        <w:rPr>
          <w:rFonts w:asciiTheme="minorHAnsi" w:hAnsiTheme="minorHAnsi" w:cstheme="minorHAnsi"/>
        </w:rPr>
        <w:t>a</w:t>
      </w:r>
      <w:r w:rsidR="00871348">
        <w:rPr>
          <w:rFonts w:asciiTheme="minorHAnsi" w:hAnsiTheme="minorHAnsi" w:cstheme="minorHAnsi"/>
        </w:rPr>
        <w:t xml:space="preserve">vebného zákona a objednávateľ je povinný vedenie </w:t>
      </w:r>
      <w:r w:rsidR="00F10490">
        <w:rPr>
          <w:rFonts w:asciiTheme="minorHAnsi" w:hAnsiTheme="minorHAnsi" w:cstheme="minorHAnsi"/>
        </w:rPr>
        <w:t>digitálneho/</w:t>
      </w:r>
      <w:r w:rsidR="00871348">
        <w:rPr>
          <w:rFonts w:asciiTheme="minorHAnsi" w:hAnsiTheme="minorHAnsi" w:cstheme="minorHAnsi"/>
        </w:rPr>
        <w:t xml:space="preserve">elektronického stavebného denníka akceptovať. </w:t>
      </w:r>
    </w:p>
    <w:p w14:paraId="61269A24" w14:textId="77777777" w:rsidR="0073020D" w:rsidRDefault="0073020D" w:rsidP="002947AB">
      <w:pPr>
        <w:pStyle w:val="Odsekzoznamu"/>
        <w:rPr>
          <w:rFonts w:asciiTheme="minorHAnsi" w:hAnsiTheme="minorHAnsi" w:cstheme="minorHAnsi"/>
        </w:rPr>
      </w:pPr>
    </w:p>
    <w:p w14:paraId="20F4399C" w14:textId="3C19C9BB"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w:t>
      </w:r>
      <w:r w:rsidR="00B0714A">
        <w:rPr>
          <w:rFonts w:asciiTheme="minorHAnsi" w:hAnsiTheme="minorHAnsi" w:cstheme="minorHAnsi"/>
        </w:rPr>
        <w:t>dohľad</w:t>
      </w:r>
      <w:r>
        <w:rPr>
          <w:rFonts w:asciiTheme="minorHAnsi" w:hAnsiTheme="minorHAnsi" w:cstheme="minorHAnsi"/>
        </w:rPr>
        <w:t xml:space="preserve">. </w:t>
      </w:r>
    </w:p>
    <w:p w14:paraId="5452EA0A" w14:textId="77777777" w:rsidR="0073020D" w:rsidRDefault="0073020D" w:rsidP="002947AB">
      <w:pPr>
        <w:pStyle w:val="Odsekzoznamu"/>
        <w:rPr>
          <w:rFonts w:asciiTheme="minorHAnsi" w:hAnsiTheme="minorHAnsi" w:cstheme="minorHAnsi"/>
        </w:rPr>
      </w:pPr>
    </w:p>
    <w:p w14:paraId="156F1FB7" w14:textId="5EF3394B" w:rsidR="0073020D" w:rsidRPr="00C10202"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Za celý priebeh výstavby/realizácie diela, za odborné a včasné vykonanie diela podľa tejto Zmluvy a za vedenie stavebného denníka je za zhotoviteľa zodpovedný hlavný stavbyvedúci: </w:t>
      </w:r>
      <w:r w:rsidRPr="006F1B30">
        <w:rPr>
          <w:rFonts w:asciiTheme="minorHAnsi" w:hAnsiTheme="minorHAnsi" w:cstheme="minorHAnsi"/>
          <w:highlight w:val="yellow"/>
        </w:rPr>
        <w:t>....................................... .</w:t>
      </w:r>
    </w:p>
    <w:p w14:paraId="6320625B" w14:textId="77777777" w:rsidR="0073020D" w:rsidRDefault="0073020D" w:rsidP="002947AB">
      <w:pPr>
        <w:pStyle w:val="Default"/>
        <w:jc w:val="both"/>
        <w:rPr>
          <w:rFonts w:asciiTheme="minorHAnsi" w:hAnsiTheme="minorHAnsi" w:cstheme="minorHAnsi"/>
          <w:color w:val="auto"/>
          <w:sz w:val="22"/>
          <w:szCs w:val="22"/>
        </w:rPr>
      </w:pPr>
    </w:p>
    <w:p w14:paraId="6C6A23B5"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Stavebný dozor za objednávateľa bude vykonávať: </w:t>
      </w:r>
      <w:r w:rsidRPr="006F1B30">
        <w:rPr>
          <w:rFonts w:asciiTheme="minorHAnsi" w:hAnsiTheme="minorHAnsi" w:cstheme="minorHAnsi"/>
          <w:color w:val="auto"/>
          <w:sz w:val="22"/>
          <w:szCs w:val="22"/>
          <w:highlight w:val="yellow"/>
        </w:rPr>
        <w:t>................</w:t>
      </w:r>
    </w:p>
    <w:p w14:paraId="3EE8D11D" w14:textId="77777777" w:rsidR="0073020D" w:rsidRDefault="0073020D" w:rsidP="00141CB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04AB10D8"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31B1D0A3" w14:textId="77777777" w:rsidR="0073020D" w:rsidRDefault="0073020D" w:rsidP="002947AB">
      <w:pPr>
        <w:pStyle w:val="Odsekzoznamu"/>
        <w:rPr>
          <w:rFonts w:asciiTheme="minorHAnsi" w:hAnsiTheme="minorHAnsi" w:cstheme="minorHAnsi"/>
        </w:rPr>
      </w:pPr>
    </w:p>
    <w:p w14:paraId="0D9DD077" w14:textId="3F16D805" w:rsidR="0073020D" w:rsidRDefault="0073020D" w:rsidP="00141CBD">
      <w:pPr>
        <w:pStyle w:val="Default"/>
        <w:numPr>
          <w:ilvl w:val="0"/>
          <w:numId w:val="8"/>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odsúhlasenej dokumentácie je zhotoviteľ oprávnený vykonať iba na základe záväzného stanoviska projektanta - autorského </w:t>
      </w:r>
      <w:r w:rsidR="00B0714A">
        <w:rPr>
          <w:rFonts w:asciiTheme="minorHAnsi" w:hAnsiTheme="minorHAnsi" w:cstheme="minorHAnsi"/>
        </w:rPr>
        <w:t xml:space="preserve">dohľadu </w:t>
      </w:r>
      <w:r w:rsidR="00C10202">
        <w:rPr>
          <w:rFonts w:asciiTheme="minorHAnsi" w:hAnsiTheme="minorHAnsi" w:cstheme="minorHAnsi"/>
          <w:color w:val="auto"/>
          <w:sz w:val="22"/>
          <w:szCs w:val="22"/>
        </w:rPr>
        <w:t xml:space="preserve">a </w:t>
      </w:r>
      <w:r>
        <w:rPr>
          <w:rFonts w:asciiTheme="minorHAnsi" w:hAnsiTheme="minorHAnsi" w:cstheme="minorHAnsi"/>
          <w:color w:val="auto"/>
          <w:sz w:val="22"/>
          <w:szCs w:val="22"/>
        </w:rPr>
        <w:t xml:space="preserve">stavebného dozoru a to tak, aby tieto zmeny nemali vplyv na cenu diela. </w:t>
      </w:r>
    </w:p>
    <w:p w14:paraId="7A531123" w14:textId="77777777" w:rsidR="0073020D" w:rsidRDefault="0073020D" w:rsidP="002947AB">
      <w:pPr>
        <w:pStyle w:val="Default"/>
        <w:jc w:val="both"/>
      </w:pPr>
    </w:p>
    <w:p w14:paraId="5FC5567C" w14:textId="77777777" w:rsidR="0073020D" w:rsidRDefault="0073020D" w:rsidP="00141CBD">
      <w:pPr>
        <w:pStyle w:val="Textkomentra"/>
        <w:numPr>
          <w:ilvl w:val="0"/>
          <w:numId w:val="8"/>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Default="0073020D" w:rsidP="00141CBD">
      <w:pPr>
        <w:pStyle w:val="Textkomentra"/>
        <w:numPr>
          <w:ilvl w:val="0"/>
          <w:numId w:val="8"/>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14 dní, resp. podľa osobitnej požiadavky. Zhotoviteľ je povinný zúčastňovať sa koordinačných porád, pokiaľ budú objednávateľom organizované. </w:t>
      </w:r>
    </w:p>
    <w:p w14:paraId="5568AB39" w14:textId="77777777" w:rsidR="0073020D" w:rsidRDefault="0073020D" w:rsidP="002947AB">
      <w:pPr>
        <w:pStyle w:val="Odsekzoznamu"/>
        <w:rPr>
          <w:rFonts w:asciiTheme="minorHAnsi" w:hAnsiTheme="minorHAnsi" w:cstheme="minorHAnsi"/>
        </w:rPr>
      </w:pPr>
    </w:p>
    <w:p w14:paraId="2B7D89B1"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 </w:t>
      </w:r>
    </w:p>
    <w:p w14:paraId="0A1818EE" w14:textId="77777777" w:rsidR="0073020D" w:rsidRDefault="0073020D" w:rsidP="002947AB">
      <w:pPr>
        <w:pStyle w:val="Default"/>
        <w:jc w:val="both"/>
        <w:rPr>
          <w:rFonts w:asciiTheme="minorHAnsi" w:hAnsiTheme="minorHAnsi" w:cstheme="minorHAnsi"/>
          <w:sz w:val="22"/>
          <w:szCs w:val="22"/>
        </w:rPr>
      </w:pPr>
    </w:p>
    <w:p w14:paraId="445740E1" w14:textId="50488F8D" w:rsidR="00681EC2" w:rsidRPr="00044025" w:rsidRDefault="00681EC2" w:rsidP="00681EC2">
      <w:pPr>
        <w:pStyle w:val="Default"/>
        <w:numPr>
          <w:ilvl w:val="0"/>
          <w:numId w:val="8"/>
        </w:numPr>
        <w:tabs>
          <w:tab w:val="left" w:pos="426"/>
        </w:tabs>
        <w:ind w:left="0" w:firstLine="0"/>
        <w:jc w:val="both"/>
        <w:rPr>
          <w:rFonts w:asciiTheme="minorHAnsi" w:hAnsiTheme="minorHAnsi" w:cstheme="minorHAnsi"/>
          <w:bCs/>
          <w:color w:val="auto"/>
          <w:sz w:val="22"/>
          <w:szCs w:val="22"/>
        </w:rPr>
      </w:pPr>
      <w:r w:rsidRPr="00D339CD">
        <w:rPr>
          <w:rFonts w:asciiTheme="minorHAnsi" w:hAnsiTheme="minorHAnsi" w:cstheme="minorHAnsi"/>
          <w:color w:val="auto"/>
          <w:sz w:val="22"/>
          <w:szCs w:val="22"/>
        </w:rPr>
        <w:t xml:space="preserve">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w:t>
      </w:r>
      <w:r w:rsidR="00FA4E94">
        <w:rPr>
          <w:rFonts w:asciiTheme="minorHAnsi" w:hAnsiTheme="minorHAnsi" w:cstheme="minorHAnsi"/>
          <w:color w:val="auto"/>
          <w:sz w:val="22"/>
          <w:szCs w:val="22"/>
        </w:rPr>
        <w:t xml:space="preserve">vo verejnom obstarávaní mať po celú dobu trvania tejto zmluvy (od prvého dňa účinnosti tejto zmluvy) </w:t>
      </w:r>
      <w:r w:rsidR="00FA4E94" w:rsidRPr="00D339CD">
        <w:rPr>
          <w:rFonts w:asciiTheme="minorHAnsi" w:hAnsiTheme="minorHAnsi" w:cstheme="minorHAnsi"/>
          <w:color w:val="auto"/>
          <w:sz w:val="22"/>
          <w:szCs w:val="22"/>
        </w:rPr>
        <w:t>uzatvor</w:t>
      </w:r>
      <w:r w:rsidR="00FA4E94">
        <w:rPr>
          <w:rFonts w:asciiTheme="minorHAnsi" w:hAnsiTheme="minorHAnsi" w:cstheme="minorHAnsi"/>
          <w:color w:val="auto"/>
          <w:sz w:val="22"/>
          <w:szCs w:val="22"/>
        </w:rPr>
        <w:t>ené</w:t>
      </w:r>
      <w:r w:rsidR="00FA4E94" w:rsidRPr="00D339CD">
        <w:rPr>
          <w:rFonts w:asciiTheme="minorHAnsi" w:hAnsiTheme="minorHAnsi" w:cstheme="minorHAnsi"/>
          <w:color w:val="auto"/>
          <w:sz w:val="22"/>
          <w:szCs w:val="22"/>
        </w:rPr>
        <w:t xml:space="preserve"> </w:t>
      </w:r>
      <w:r w:rsidRPr="00D339CD">
        <w:rPr>
          <w:rFonts w:asciiTheme="minorHAnsi" w:hAnsiTheme="minorHAnsi" w:cstheme="minorHAnsi"/>
          <w:color w:val="auto"/>
          <w:sz w:val="22"/>
          <w:szCs w:val="22"/>
        </w:rPr>
        <w:t>poistné zmluvy podľa tohto odseku, a to konkrétne</w:t>
      </w:r>
      <w:r w:rsidRPr="00044025">
        <w:rPr>
          <w:rFonts w:asciiTheme="minorHAnsi" w:hAnsiTheme="minorHAnsi" w:cstheme="minorHAnsi"/>
          <w:sz w:val="22"/>
          <w:szCs w:val="22"/>
        </w:rPr>
        <w:t xml:space="preserve">: </w:t>
      </w:r>
    </w:p>
    <w:p w14:paraId="6260C849" w14:textId="2C639B6F" w:rsidR="00681EC2" w:rsidRPr="00044025" w:rsidRDefault="00681EC2" w:rsidP="00681EC2">
      <w:pPr>
        <w:pStyle w:val="Odsekzoznamu"/>
        <w:numPr>
          <w:ilvl w:val="0"/>
          <w:numId w:val="40"/>
        </w:numPr>
        <w:autoSpaceDE w:val="0"/>
        <w:autoSpaceDN w:val="0"/>
        <w:adjustRightInd w:val="0"/>
        <w:spacing w:after="12"/>
        <w:jc w:val="both"/>
        <w:rPr>
          <w:rFonts w:asciiTheme="minorHAnsi" w:hAnsiTheme="minorHAnsi" w:cstheme="minorHAnsi"/>
          <w:color w:val="000000"/>
        </w:rPr>
      </w:pPr>
      <w:r w:rsidRPr="00044025">
        <w:rPr>
          <w:rFonts w:asciiTheme="minorHAnsi" w:hAnsiTheme="minorHAnsi" w:cstheme="minorHAnsi"/>
          <w:b/>
          <w:bCs/>
          <w:color w:val="000000"/>
        </w:rPr>
        <w:t>Stavebno-montážne poistenie diela</w:t>
      </w:r>
      <w:r w:rsidRPr="00044025">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sidRPr="00586ED0">
        <w:rPr>
          <w:rFonts w:asciiTheme="minorHAnsi" w:hAnsiTheme="minorHAnsi" w:cstheme="minorHAnsi"/>
        </w:rPr>
        <w:t xml:space="preserve">a to až do uplynutia </w:t>
      </w:r>
      <w:r w:rsidR="00354B3F">
        <w:rPr>
          <w:rFonts w:asciiTheme="minorHAnsi" w:hAnsiTheme="minorHAnsi" w:cstheme="minorHAnsi"/>
        </w:rPr>
        <w:t>24</w:t>
      </w:r>
      <w:r w:rsidRPr="00586ED0">
        <w:rPr>
          <w:rFonts w:asciiTheme="minorHAnsi" w:hAnsiTheme="minorHAnsi" w:cstheme="minorHAnsi"/>
        </w:rPr>
        <w:t xml:space="preserve"> mesiacov odo dňa prevzatia diela objednávateľom</w:t>
      </w:r>
      <w:r>
        <w:rPr>
          <w:rFonts w:asciiTheme="minorHAnsi" w:hAnsiTheme="minorHAnsi" w:cstheme="minorHAnsi"/>
        </w:rPr>
        <w:t>.</w:t>
      </w:r>
      <w:r w:rsidRPr="00284E55">
        <w:rPr>
          <w:rFonts w:asciiTheme="minorHAnsi" w:hAnsiTheme="minorHAnsi" w:cstheme="minorHAnsi"/>
        </w:rPr>
        <w:t xml:space="preserve"> Zhotoviteľ sa zaväzuje uzatvoriť takúto poistnú zmluvu minimálne</w:t>
      </w:r>
      <w:r w:rsidRPr="00044025">
        <w:rPr>
          <w:rFonts w:asciiTheme="minorHAnsi" w:hAnsiTheme="minorHAnsi" w:cstheme="minorHAnsi"/>
          <w:color w:val="000000"/>
        </w:rPr>
        <w:t>:</w:t>
      </w:r>
    </w:p>
    <w:p w14:paraId="35F07C7A" w14:textId="77777777" w:rsidR="00681EC2" w:rsidRPr="00D339CD"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D339CD">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65E413A2" w14:textId="77777777" w:rsidR="00681EC2" w:rsidRPr="006F1B30"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D339CD">
        <w:rPr>
          <w:rFonts w:asciiTheme="minorHAnsi" w:hAnsiTheme="minorHAnsi" w:cstheme="minorHAnsi"/>
          <w:color w:val="000000"/>
        </w:rPr>
        <w:t xml:space="preserve">v rozsahu poistenia okolitého majetku objednávateľa ako spolupoisteného vo výške poistnej sumy </w:t>
      </w:r>
      <w:r w:rsidRPr="006F1B30">
        <w:rPr>
          <w:rFonts w:asciiTheme="minorHAnsi" w:hAnsiTheme="minorHAnsi" w:cstheme="minorHAnsi"/>
          <w:color w:val="000000"/>
        </w:rPr>
        <w:t xml:space="preserve">minimálne 100 000,- EUR (slovom: stotisíc EUR) a </w:t>
      </w:r>
    </w:p>
    <w:p w14:paraId="79D21A58" w14:textId="77777777" w:rsidR="00681EC2" w:rsidRPr="006F1B30"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6F1B30">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0C49A2C6" w14:textId="77777777" w:rsidR="00681EC2" w:rsidRPr="006F1B30" w:rsidRDefault="00681EC2" w:rsidP="00681EC2">
      <w:pPr>
        <w:pStyle w:val="Odsekzoznamu"/>
        <w:autoSpaceDE w:val="0"/>
        <w:autoSpaceDN w:val="0"/>
        <w:adjustRightInd w:val="0"/>
        <w:spacing w:after="12"/>
        <w:ind w:left="1134"/>
        <w:jc w:val="both"/>
        <w:rPr>
          <w:rFonts w:asciiTheme="minorHAnsi" w:hAnsiTheme="minorHAnsi" w:cstheme="minorHAnsi"/>
          <w:color w:val="000000"/>
        </w:rPr>
      </w:pPr>
    </w:p>
    <w:p w14:paraId="7FF642B1" w14:textId="77777777" w:rsidR="00681EC2" w:rsidRPr="00D339CD" w:rsidRDefault="00681EC2" w:rsidP="00681EC2">
      <w:pPr>
        <w:pStyle w:val="Default"/>
        <w:tabs>
          <w:tab w:val="left" w:pos="426"/>
        </w:tabs>
        <w:ind w:left="709" w:hanging="283"/>
        <w:jc w:val="both"/>
        <w:rPr>
          <w:rFonts w:asciiTheme="minorHAnsi" w:hAnsiTheme="minorHAnsi" w:cstheme="minorHAnsi"/>
          <w:bCs/>
          <w:sz w:val="22"/>
          <w:szCs w:val="22"/>
        </w:rPr>
      </w:pPr>
      <w:bookmarkStart w:id="32" w:name="_Hlk94007859"/>
      <w:r w:rsidRPr="006F1B30">
        <w:rPr>
          <w:rFonts w:asciiTheme="minorHAnsi" w:hAnsiTheme="minorHAnsi" w:cstheme="minorHAnsi"/>
          <w:bCs/>
          <w:color w:val="auto"/>
          <w:sz w:val="22"/>
          <w:szCs w:val="22"/>
        </w:rPr>
        <w:t xml:space="preserve">B. </w:t>
      </w:r>
      <w:r w:rsidRPr="006F1B30">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sumy 100 000,- </w:t>
      </w:r>
      <w:r w:rsidRPr="006F1B30">
        <w:rPr>
          <w:rFonts w:asciiTheme="minorHAnsi" w:hAnsiTheme="minorHAnsi" w:cstheme="minorHAnsi"/>
          <w:bCs/>
          <w:color w:val="auto"/>
          <w:sz w:val="22"/>
          <w:szCs w:val="22"/>
        </w:rPr>
        <w:lastRenderedPageBreak/>
        <w:t xml:space="preserve">EUR (slovom: jednostotisíc EUR), a to minimálne v rozsahu poistenia zodpovednosti zhotoviteľa a objednávateľa ako </w:t>
      </w:r>
      <w:proofErr w:type="spellStart"/>
      <w:r w:rsidRPr="006F1B30">
        <w:rPr>
          <w:rFonts w:asciiTheme="minorHAnsi" w:hAnsiTheme="minorHAnsi" w:cstheme="minorHAnsi"/>
          <w:bCs/>
          <w:color w:val="auto"/>
          <w:sz w:val="22"/>
          <w:szCs w:val="22"/>
        </w:rPr>
        <w:t>spolupoisteného</w:t>
      </w:r>
      <w:proofErr w:type="spellEnd"/>
      <w:r w:rsidRPr="006F1B30">
        <w:rPr>
          <w:rFonts w:asciiTheme="minorHAnsi" w:hAnsiTheme="minorHAnsi" w:cstheme="minorHAnsi"/>
          <w:bCs/>
          <w:color w:val="auto"/>
          <w:sz w:val="22"/>
          <w:szCs w:val="22"/>
        </w:rPr>
        <w:t xml:space="preserve"> za škody spôsobené na</w:t>
      </w:r>
      <w:r w:rsidRPr="00D339CD">
        <w:rPr>
          <w:rFonts w:asciiTheme="minorHAnsi" w:hAnsiTheme="minorHAnsi" w:cstheme="minorHAnsi"/>
          <w:bCs/>
          <w:color w:val="auto"/>
          <w:sz w:val="22"/>
          <w:szCs w:val="22"/>
        </w:rPr>
        <w:t xml:space="preserve"> majetku objednávateľa a tretích osôb, a poistenia zodpovednosti za škody spôsobené pri odstraňovaní vád diela počas záručnej doby, vrátane pripoistenia regresných nárokov Sociálnej poisťovne a zdravotnej poisťovne pri pracovnom úraze. </w:t>
      </w:r>
    </w:p>
    <w:p w14:paraId="25698C6B" w14:textId="77777777" w:rsidR="00681EC2" w:rsidRPr="00044025" w:rsidRDefault="00681EC2" w:rsidP="00681EC2">
      <w:pPr>
        <w:pStyle w:val="Default"/>
        <w:tabs>
          <w:tab w:val="left" w:pos="426"/>
        </w:tabs>
        <w:jc w:val="both"/>
        <w:rPr>
          <w:rFonts w:asciiTheme="minorHAnsi" w:hAnsiTheme="minorHAnsi" w:cstheme="minorHAnsi"/>
          <w:sz w:val="22"/>
          <w:szCs w:val="22"/>
        </w:rPr>
      </w:pPr>
    </w:p>
    <w:bookmarkEnd w:id="32"/>
    <w:p w14:paraId="5D3CB21F" w14:textId="77777777" w:rsidR="00681EC2" w:rsidRPr="00044025" w:rsidRDefault="00681EC2" w:rsidP="00681EC2">
      <w:pPr>
        <w:pStyle w:val="Default"/>
        <w:numPr>
          <w:ilvl w:val="0"/>
          <w:numId w:val="8"/>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 xml:space="preserve">Zhotoviteľ je povinný preukázať objednávateľovi za podmienok podľa tohto článku Zmluvy platné poistenia na všetky požadované riziká alebo prípadné/možné škody spôsobené činnosťou zhotoviteľa pri zhotovovaní </w:t>
      </w:r>
      <w:r>
        <w:rPr>
          <w:rFonts w:asciiTheme="minorHAnsi" w:hAnsiTheme="minorHAnsi" w:cstheme="minorHAnsi"/>
          <w:sz w:val="22"/>
          <w:szCs w:val="22"/>
        </w:rPr>
        <w:t>d</w:t>
      </w:r>
      <w:r w:rsidRPr="00044025">
        <w:rPr>
          <w:rFonts w:asciiTheme="minorHAnsi" w:hAnsiTheme="minorHAnsi" w:cstheme="minorHAnsi"/>
          <w:sz w:val="22"/>
          <w:szCs w:val="22"/>
        </w:rPr>
        <w:t>iela. Vo vyššie uvedených poistných zmluvách či vo všeobecných poistných podmienkach viažucich sa k poistným zmluvám nesmú byť dojednané ustanovenia či výluky z poistenia, ktoré by marili účel poistenia vo vzťahu k dielu.</w:t>
      </w:r>
    </w:p>
    <w:p w14:paraId="7C8A3383" w14:textId="77777777" w:rsidR="00681EC2" w:rsidRPr="00044025" w:rsidRDefault="00681EC2" w:rsidP="00681EC2">
      <w:pPr>
        <w:pStyle w:val="Default"/>
        <w:tabs>
          <w:tab w:val="left" w:pos="426"/>
        </w:tabs>
        <w:jc w:val="both"/>
        <w:rPr>
          <w:rFonts w:asciiTheme="minorHAnsi" w:hAnsiTheme="minorHAnsi" w:cstheme="minorHAnsi"/>
          <w:sz w:val="20"/>
          <w:szCs w:val="20"/>
        </w:rPr>
      </w:pPr>
    </w:p>
    <w:p w14:paraId="5CE72A24"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w:t>
      </w:r>
      <w:r>
        <w:rPr>
          <w:rFonts w:asciiTheme="minorHAnsi" w:hAnsiTheme="minorHAnsi" w:cstheme="minorHAnsi"/>
          <w:sz w:val="22"/>
          <w:szCs w:val="22"/>
        </w:rPr>
        <w:t>t</w:t>
      </w:r>
      <w:r w:rsidRPr="0015026A">
        <w:rPr>
          <w:rFonts w:asciiTheme="minorHAnsi" w:hAnsiTheme="minorHAnsi" w:cstheme="minorHAnsi"/>
          <w:sz w:val="22"/>
          <w:szCs w:val="22"/>
        </w:rPr>
        <w:t>v</w:t>
      </w:r>
      <w:r>
        <w:rPr>
          <w:rFonts w:asciiTheme="minorHAnsi" w:hAnsiTheme="minorHAnsi" w:cstheme="minorHAnsi"/>
          <w:sz w:val="22"/>
          <w:szCs w:val="22"/>
        </w:rPr>
        <w:t>o</w:t>
      </w:r>
      <w:r w:rsidRPr="0015026A">
        <w:rPr>
          <w:rFonts w:asciiTheme="minorHAnsi" w:hAnsiTheme="minorHAnsi" w:cstheme="minorHAnsi"/>
          <w:sz w:val="22"/>
          <w:szCs w:val="22"/>
        </w:rPr>
        <w:t>re</w:t>
      </w:r>
      <w:r>
        <w:rPr>
          <w:rFonts w:asciiTheme="minorHAnsi" w:hAnsiTheme="minorHAnsi" w:cstheme="minorHAnsi"/>
          <w:sz w:val="22"/>
          <w:szCs w:val="22"/>
        </w:rPr>
        <w:t>n</w:t>
      </w:r>
      <w:r w:rsidRPr="0015026A">
        <w:rPr>
          <w:rFonts w:asciiTheme="minorHAnsi" w:hAnsiTheme="minorHAnsi" w:cstheme="minorHAnsi"/>
          <w:sz w:val="22"/>
          <w:szCs w:val="22"/>
        </w:rPr>
        <w:t xml:space="preserve">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2B48832B" w14:textId="77777777" w:rsidR="00681EC2" w:rsidRPr="0015026A" w:rsidRDefault="00681EC2" w:rsidP="00681EC2">
      <w:pPr>
        <w:pStyle w:val="Default"/>
        <w:tabs>
          <w:tab w:val="left" w:pos="426"/>
        </w:tabs>
        <w:jc w:val="both"/>
        <w:rPr>
          <w:rFonts w:asciiTheme="minorHAnsi" w:hAnsiTheme="minorHAnsi" w:cstheme="minorHAnsi"/>
          <w:sz w:val="18"/>
          <w:szCs w:val="18"/>
        </w:rPr>
      </w:pPr>
    </w:p>
    <w:p w14:paraId="17DCC52A"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0B84AD1C" w14:textId="77777777" w:rsidR="00681EC2" w:rsidRPr="0015026A" w:rsidRDefault="00681EC2" w:rsidP="00681EC2">
      <w:pPr>
        <w:pStyle w:val="Default"/>
        <w:tabs>
          <w:tab w:val="left" w:pos="426"/>
        </w:tabs>
        <w:jc w:val="both"/>
        <w:rPr>
          <w:rFonts w:asciiTheme="minorHAnsi" w:hAnsiTheme="minorHAnsi" w:cstheme="minorHAnsi"/>
          <w:sz w:val="16"/>
          <w:szCs w:val="16"/>
        </w:rPr>
      </w:pPr>
    </w:p>
    <w:p w14:paraId="7BF1BE45"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p>
    <w:p w14:paraId="50CC2DA5" w14:textId="395BCDC1" w:rsidR="0087191E" w:rsidRDefault="0087191E" w:rsidP="00D5628E">
      <w:pPr>
        <w:pStyle w:val="Odsekzoznamu"/>
        <w:autoSpaceDE w:val="0"/>
        <w:autoSpaceDN w:val="0"/>
        <w:adjustRightInd w:val="0"/>
        <w:ind w:left="0"/>
        <w:rPr>
          <w:rFonts w:asciiTheme="minorHAnsi" w:hAnsiTheme="minorHAnsi" w:cstheme="minorHAnsi"/>
          <w:b/>
          <w:color w:val="000000"/>
        </w:rPr>
      </w:pPr>
    </w:p>
    <w:p w14:paraId="11F144A6" w14:textId="77777777" w:rsidR="00CD0C0A" w:rsidRDefault="00CD0C0A" w:rsidP="00D5628E">
      <w:pPr>
        <w:pStyle w:val="Odsekzoznamu"/>
        <w:autoSpaceDE w:val="0"/>
        <w:autoSpaceDN w:val="0"/>
        <w:adjustRightInd w:val="0"/>
        <w:ind w:left="0"/>
        <w:rPr>
          <w:rFonts w:asciiTheme="minorHAnsi" w:hAnsiTheme="minorHAnsi" w:cstheme="minorHAnsi"/>
          <w:b/>
          <w:color w:val="000000"/>
        </w:rPr>
      </w:pPr>
    </w:p>
    <w:p w14:paraId="28AD8BCB" w14:textId="0EDD09C3" w:rsidR="001F4180" w:rsidRDefault="001F4180"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4D8A125" w14:textId="77777777" w:rsidR="001F4180" w:rsidRDefault="001F4180"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5AADD56" w14:textId="77777777" w:rsidR="001F4180" w:rsidRDefault="001F4180" w:rsidP="00141CBD">
      <w:pPr>
        <w:pStyle w:val="Odsekzoznamu"/>
        <w:numPr>
          <w:ilvl w:val="0"/>
          <w:numId w:val="19"/>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26F9FE5E" w14:textId="77777777" w:rsidR="001F4180" w:rsidRDefault="001F4180" w:rsidP="00141CBD">
      <w:pPr>
        <w:pStyle w:val="Odsekzoznamu"/>
        <w:numPr>
          <w:ilvl w:val="0"/>
          <w:numId w:val="19"/>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najmä nepriaznivé poveternostné podmienky pre pokračovanie v stavebných prácach)</w:t>
      </w:r>
      <w:r>
        <w:rPr>
          <w:rFonts w:asciiTheme="minorHAnsi" w:hAnsiTheme="minorHAnsi" w:cstheme="minorHAnsi"/>
        </w:rPr>
        <w:t>.</w:t>
      </w:r>
    </w:p>
    <w:p w14:paraId="5FA0129F" w14:textId="77777777" w:rsidR="001F4180" w:rsidRDefault="001F4180" w:rsidP="00141CBD">
      <w:pPr>
        <w:pStyle w:val="Zkladntext2"/>
        <w:numPr>
          <w:ilvl w:val="0"/>
          <w:numId w:val="19"/>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Default="001F4180" w:rsidP="002947AB">
      <w:pPr>
        <w:numPr>
          <w:ilvl w:val="0"/>
          <w:numId w:val="20"/>
        </w:numPr>
        <w:spacing w:after="0" w:line="240" w:lineRule="auto"/>
        <w:ind w:left="709" w:hanging="283"/>
        <w:jc w:val="both"/>
        <w:rPr>
          <w:rFonts w:cstheme="minorHAnsi"/>
        </w:rPr>
      </w:pPr>
      <w:r>
        <w:rPr>
          <w:rFonts w:cstheme="minorHAnsi"/>
        </w:rPr>
        <w:t>prerušiť práce na diele,</w:t>
      </w:r>
    </w:p>
    <w:p w14:paraId="196A7D21" w14:textId="77777777" w:rsidR="001F4180" w:rsidRDefault="001F4180" w:rsidP="002947AB">
      <w:pPr>
        <w:numPr>
          <w:ilvl w:val="0"/>
          <w:numId w:val="20"/>
        </w:numPr>
        <w:spacing w:after="0" w:line="240" w:lineRule="auto"/>
        <w:ind w:left="709" w:hanging="283"/>
        <w:jc w:val="both"/>
        <w:rPr>
          <w:rFonts w:cstheme="minorHAnsi"/>
        </w:rPr>
      </w:pPr>
      <w:r>
        <w:rPr>
          <w:rFonts w:cstheme="minorHAnsi"/>
        </w:rPr>
        <w:t xml:space="preserve">určiť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254F11D6" w14:textId="77777777" w:rsidR="001F4180" w:rsidRDefault="001F4180" w:rsidP="002947AB">
      <w:pPr>
        <w:numPr>
          <w:ilvl w:val="0"/>
          <w:numId w:val="20"/>
        </w:numPr>
        <w:spacing w:after="0" w:line="240" w:lineRule="auto"/>
        <w:ind w:left="709" w:hanging="283"/>
        <w:jc w:val="both"/>
        <w:rPr>
          <w:rFonts w:cstheme="minorHAnsi"/>
        </w:rPr>
      </w:pPr>
      <w:r>
        <w:rPr>
          <w:rFonts w:cstheme="minorHAnsi"/>
        </w:rPr>
        <w:t xml:space="preserve">určiť ďalší postup do doby odstránenia </w:t>
      </w:r>
      <w:r>
        <w:rPr>
          <w:rFonts w:cstheme="minorHAnsi"/>
          <w:b/>
        </w:rPr>
        <w:t>nedostatkov, nesprávností alebo chýb (vád)</w:t>
      </w:r>
      <w:r>
        <w:rPr>
          <w:rFonts w:cstheme="minorHAnsi"/>
        </w:rPr>
        <w:t xml:space="preserve"> dokumentácie alebo inej dokumentácie a prípadne</w:t>
      </w:r>
    </w:p>
    <w:p w14:paraId="656C1715" w14:textId="77777777" w:rsidR="001F4180" w:rsidRDefault="001F4180" w:rsidP="002947AB">
      <w:pPr>
        <w:numPr>
          <w:ilvl w:val="0"/>
          <w:numId w:val="20"/>
        </w:numPr>
        <w:spacing w:line="240" w:lineRule="auto"/>
        <w:ind w:left="709" w:hanging="283"/>
        <w:jc w:val="both"/>
        <w:rPr>
          <w:rFonts w:cstheme="minorHAnsi"/>
        </w:rPr>
      </w:pPr>
      <w:r>
        <w:rPr>
          <w:rFonts w:cstheme="minorHAnsi"/>
        </w:rPr>
        <w:t>predĺžiť zhotoviteľovi lehotu na odovzdanie diela o čas, o ktorý sa kvôli prekážkam podľa tohto bodu objektívne nemohlo pokračovať vo vykonávaní diela, ak sa v jeho vykonávaní nepokračovalo.</w:t>
      </w:r>
    </w:p>
    <w:p w14:paraId="443758B2" w14:textId="3CD3CB67" w:rsidR="00141CBD" w:rsidRDefault="001F4180" w:rsidP="00141CBD">
      <w:pPr>
        <w:pStyle w:val="Odsekzoznamu"/>
        <w:numPr>
          <w:ilvl w:val="0"/>
          <w:numId w:val="19"/>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w:t>
      </w:r>
      <w:r>
        <w:rPr>
          <w:rFonts w:asciiTheme="minorHAnsi" w:hAnsiTheme="minorHAnsi" w:cstheme="minorHAnsi"/>
        </w:rPr>
        <w:lastRenderedPageBreak/>
        <w:t xml:space="preserve">zhotoviteľa s plnením termínov uvedených v harmonograme prác (príloha č. </w:t>
      </w:r>
      <w:r w:rsidR="00C450E0">
        <w:rPr>
          <w:rFonts w:asciiTheme="minorHAnsi" w:hAnsiTheme="minorHAnsi" w:cstheme="minorHAnsi"/>
        </w:rPr>
        <w:t>3</w:t>
      </w:r>
      <w:r>
        <w:rPr>
          <w:rFonts w:asciiTheme="minorHAnsi" w:hAnsiTheme="minorHAnsi" w:cstheme="minorHAnsi"/>
        </w:rPr>
        <w:t xml:space="preserve">) alebo v článku IV. Zmluvy. </w:t>
      </w:r>
    </w:p>
    <w:p w14:paraId="6A83E442" w14:textId="77777777" w:rsidR="00141CBD" w:rsidRDefault="00141CBD" w:rsidP="00141CBD">
      <w:pPr>
        <w:pStyle w:val="Odsekzoznamu"/>
        <w:tabs>
          <w:tab w:val="left" w:pos="284"/>
        </w:tabs>
        <w:ind w:left="0"/>
        <w:contextualSpacing/>
        <w:jc w:val="both"/>
        <w:rPr>
          <w:rFonts w:asciiTheme="minorHAnsi" w:hAnsiTheme="minorHAnsi" w:cstheme="minorHAnsi"/>
        </w:rPr>
      </w:pPr>
    </w:p>
    <w:p w14:paraId="0D4496C4" w14:textId="58014816" w:rsidR="001F4180" w:rsidRPr="00141CBD" w:rsidRDefault="001F4180" w:rsidP="00141CBD">
      <w:pPr>
        <w:pStyle w:val="Odsekzoznamu"/>
        <w:numPr>
          <w:ilvl w:val="0"/>
          <w:numId w:val="19"/>
        </w:numPr>
        <w:tabs>
          <w:tab w:val="left" w:pos="426"/>
        </w:tabs>
        <w:ind w:left="0" w:firstLine="0"/>
        <w:contextualSpacing/>
        <w:jc w:val="both"/>
        <w:rPr>
          <w:rFonts w:asciiTheme="minorHAnsi" w:hAnsiTheme="minorHAnsi" w:cstheme="minorHAnsi"/>
        </w:rPr>
      </w:pPr>
      <w:r w:rsidRPr="00141CBD">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141CBD">
        <w:rPr>
          <w:rFonts w:asciiTheme="minorHAnsi" w:hAnsiTheme="minorHAnsi"/>
        </w:rPr>
        <w:t xml:space="preserve">. </w:t>
      </w:r>
    </w:p>
    <w:p w14:paraId="288A5AF8" w14:textId="5ED09B55" w:rsidR="0080602F" w:rsidRDefault="0080602F" w:rsidP="002947AB">
      <w:pPr>
        <w:pStyle w:val="Odsekzoznamu"/>
        <w:ind w:left="0"/>
        <w:jc w:val="both"/>
        <w:rPr>
          <w:rFonts w:asciiTheme="minorHAnsi" w:hAnsiTheme="minorHAnsi"/>
        </w:rPr>
      </w:pPr>
    </w:p>
    <w:p w14:paraId="5AB10157" w14:textId="5429A33E" w:rsidR="0080602F"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06DA7B6D" w14:textId="43FFE86F" w:rsidR="00257BF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Zmena záväzkov zmluvných strán</w:t>
      </w:r>
    </w:p>
    <w:p w14:paraId="18E7B6ED" w14:textId="12311EB7" w:rsidR="00257BFB" w:rsidRDefault="00257BFB" w:rsidP="00141CBD">
      <w:pPr>
        <w:pStyle w:val="Odsekzoznamu"/>
        <w:widowControl w:val="0"/>
        <w:numPr>
          <w:ilvl w:val="0"/>
          <w:numId w:val="18"/>
        </w:numPr>
        <w:tabs>
          <w:tab w:val="left" w:pos="426"/>
          <w:tab w:val="left" w:pos="7088"/>
        </w:tabs>
        <w:ind w:left="0" w:firstLine="0"/>
        <w:jc w:val="both"/>
        <w:rPr>
          <w:rFonts w:asciiTheme="minorHAnsi" w:hAnsiTheme="minorHAnsi" w:cstheme="minorHAnsi"/>
          <w:lang w:eastAsia="cs-CZ"/>
        </w:rPr>
      </w:pPr>
      <w:r w:rsidRPr="002D2FD6">
        <w:rPr>
          <w:rFonts w:asciiTheme="minorHAnsi" w:hAnsiTheme="minorHAnsi" w:cstheme="minorHAnsi"/>
          <w:lang w:eastAsia="cs-CZ"/>
        </w:rPr>
        <w:t>Zmluvné strany sa zaväzujú, že pristúpia na zmenu záväz</w:t>
      </w:r>
      <w:r w:rsidRPr="002D2FD6">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r>
        <w:rPr>
          <w:rFonts w:asciiTheme="minorHAnsi" w:hAnsiTheme="minorHAnsi" w:cstheme="minorHAnsi"/>
          <w:lang w:eastAsia="cs-CZ"/>
        </w:rPr>
        <w:t>.</w:t>
      </w:r>
    </w:p>
    <w:p w14:paraId="34C79F8B" w14:textId="77777777" w:rsidR="00257BFB" w:rsidRPr="002D2FD6"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Default="0080602F" w:rsidP="00141CBD">
      <w:pPr>
        <w:pStyle w:val="Bezriadkovania"/>
        <w:numPr>
          <w:ilvl w:val="0"/>
          <w:numId w:val="18"/>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77777777" w:rsidR="0080602F" w:rsidRDefault="0080602F" w:rsidP="00141CBD">
      <w:pPr>
        <w:pStyle w:val="Odsekzoznamu"/>
        <w:numPr>
          <w:ilvl w:val="0"/>
          <w:numId w:val="18"/>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Naviac práce je možné vykonávať iba na základe postupov upravených všeobecne záväznými právnymi predpismi (najmä/nie však výlučne zákon o verejnom obstarávaní) a súčasne tak iba na základe vopred zmluvnými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4D6B85D4" w14:textId="77DA8F62" w:rsidR="0080602F" w:rsidRDefault="0080602F" w:rsidP="00141CBD">
      <w:pPr>
        <w:pStyle w:val="Odsekzoznamu"/>
        <w:numPr>
          <w:ilvl w:val="0"/>
          <w:numId w:val="18"/>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w:t>
      </w:r>
      <w:r w:rsidR="00CE702F">
        <w:rPr>
          <w:rFonts w:asciiTheme="minorHAnsi" w:hAnsiTheme="minorHAnsi" w:cstheme="minorHAnsi"/>
        </w:rPr>
        <w:t> Rozpočte/Ocenenom</w:t>
      </w:r>
      <w:r>
        <w:rPr>
          <w:rFonts w:asciiTheme="minorHAnsi" w:hAnsiTheme="minorHAnsi" w:cstheme="minorHAnsi"/>
        </w:rPr>
        <w:t xml:space="preserve">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CE702F" w:rsidRDefault="00C10202" w:rsidP="002947AB">
      <w:pPr>
        <w:autoSpaceDE w:val="0"/>
        <w:autoSpaceDN w:val="0"/>
        <w:adjustRightInd w:val="0"/>
        <w:spacing w:after="12" w:line="240" w:lineRule="auto"/>
        <w:jc w:val="both"/>
        <w:rPr>
          <w:rFonts w:cstheme="minorHAnsi"/>
          <w:color w:val="000000"/>
        </w:rPr>
      </w:pPr>
    </w:p>
    <w:p w14:paraId="15B922EC" w14:textId="4C6D3A8F" w:rsidR="0073020D" w:rsidRDefault="0073020D"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 xml:space="preserve">Čl. </w:t>
      </w:r>
      <w:r w:rsidR="00CE702F">
        <w:rPr>
          <w:rFonts w:asciiTheme="minorHAnsi" w:hAnsiTheme="minorHAnsi" w:cstheme="minorHAnsi"/>
          <w:b/>
          <w:color w:val="auto"/>
          <w:sz w:val="22"/>
          <w:szCs w:val="22"/>
        </w:rPr>
        <w:t>X</w:t>
      </w:r>
    </w:p>
    <w:p w14:paraId="7A7D6344" w14:textId="77777777" w:rsidR="0073020D" w:rsidRDefault="0073020D"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7FB806F1" w14:textId="633BF703" w:rsidR="002C6492" w:rsidRDefault="002C6492" w:rsidP="002C6492">
      <w:pPr>
        <w:pStyle w:val="Default"/>
        <w:numPr>
          <w:ilvl w:val="0"/>
          <w:numId w:val="11"/>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51EF3D5E" w14:textId="2DAA203F" w:rsidR="002C6492" w:rsidRDefault="002C6492" w:rsidP="002C6492">
      <w:pPr>
        <w:pStyle w:val="Default"/>
        <w:numPr>
          <w:ilvl w:val="0"/>
          <w:numId w:val="11"/>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lastRenderedPageBreak/>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621215B0" w14:textId="77777777" w:rsidR="002C6492" w:rsidRDefault="002C6492" w:rsidP="002C6492">
      <w:pPr>
        <w:pStyle w:val="Default"/>
        <w:numPr>
          <w:ilvl w:val="0"/>
          <w:numId w:val="11"/>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6AD6F945" w14:textId="77777777" w:rsidR="002C6492" w:rsidRDefault="002C6492" w:rsidP="002C6492">
      <w:pPr>
        <w:pStyle w:val="Default"/>
        <w:numPr>
          <w:ilvl w:val="0"/>
          <w:numId w:val="11"/>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5425C154" w14:textId="77777777" w:rsidR="002C6492" w:rsidRPr="00DB5016" w:rsidRDefault="002C6492" w:rsidP="002C6492">
      <w:pPr>
        <w:pStyle w:val="Default"/>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7239624B" w14:textId="77777777" w:rsidR="003E0160" w:rsidRDefault="003E0160" w:rsidP="002947AB">
      <w:pPr>
        <w:pStyle w:val="Default"/>
        <w:jc w:val="center"/>
        <w:rPr>
          <w:rFonts w:asciiTheme="minorHAnsi" w:hAnsiTheme="minorHAnsi" w:cstheme="minorHAnsi"/>
          <w:b/>
          <w:bCs/>
          <w:color w:val="auto"/>
          <w:sz w:val="22"/>
          <w:szCs w:val="22"/>
        </w:rPr>
      </w:pPr>
    </w:p>
    <w:p w14:paraId="7895E9A7" w14:textId="6BB74E0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 xml:space="preserve">Čl. </w:t>
      </w:r>
      <w:r w:rsidR="00CE702F">
        <w:rPr>
          <w:rFonts w:asciiTheme="minorHAnsi" w:hAnsiTheme="minorHAnsi" w:cstheme="minorHAnsi"/>
          <w:b/>
          <w:bCs/>
          <w:color w:val="auto"/>
          <w:sz w:val="22"/>
          <w:szCs w:val="22"/>
        </w:rPr>
        <w:t>XI</w:t>
      </w:r>
    </w:p>
    <w:p w14:paraId="2A31A3EE"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D6AA977" w14:textId="502F29FB"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Pr>
          <w:rStyle w:val="CharStyle10"/>
          <w:rFonts w:asciiTheme="minorHAnsi" w:hAnsiTheme="minorHAnsi" w:cstheme="minorHAnsi"/>
          <w:sz w:val="22"/>
          <w:szCs w:val="22"/>
        </w:rPr>
        <w:t>ods.</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 xml:space="preserve">1. Zmluvy a prílohy č. 1 </w:t>
      </w:r>
      <w:r w:rsidR="005B7A0E">
        <w:rPr>
          <w:rStyle w:val="CharStyle10"/>
          <w:rFonts w:asciiTheme="minorHAnsi" w:hAnsiTheme="minorHAnsi" w:cstheme="minorHAnsi"/>
          <w:sz w:val="22"/>
          <w:szCs w:val="22"/>
        </w:rPr>
        <w:t xml:space="preserve">a prílohy č. 2 </w:t>
      </w:r>
      <w:r w:rsidRPr="00CE702F">
        <w:rPr>
          <w:rStyle w:val="CharStyle10"/>
          <w:rFonts w:asciiTheme="minorHAnsi" w:hAnsiTheme="minorHAnsi" w:cstheme="minorHAnsi"/>
          <w:sz w:val="22"/>
          <w:szCs w:val="22"/>
        </w:rPr>
        <w:t xml:space="preserve">Zmluvy, odovzdá objednávateľovi najneskôr v lehote podľa článku IV. </w:t>
      </w:r>
      <w:r w:rsidR="00493C8C">
        <w:rPr>
          <w:rStyle w:val="CharStyle10"/>
          <w:rFonts w:asciiTheme="minorHAnsi" w:hAnsiTheme="minorHAnsi" w:cstheme="minorHAnsi"/>
          <w:sz w:val="22"/>
          <w:szCs w:val="22"/>
        </w:rPr>
        <w:t xml:space="preserve">ods. 1 </w:t>
      </w:r>
      <w:r w:rsidRPr="00CE702F">
        <w:rPr>
          <w:rStyle w:val="CharStyle10"/>
          <w:rFonts w:asciiTheme="minorHAnsi" w:hAnsiTheme="minorHAnsi" w:cstheme="minorHAnsi"/>
          <w:sz w:val="22"/>
          <w:szCs w:val="22"/>
        </w:rPr>
        <w:t>bod 1.</w:t>
      </w:r>
      <w:r w:rsidR="00493C8C">
        <w:rPr>
          <w:rStyle w:val="CharStyle10"/>
          <w:rFonts w:asciiTheme="minorHAnsi" w:hAnsiTheme="minorHAnsi" w:cstheme="minorHAnsi"/>
          <w:sz w:val="22"/>
          <w:szCs w:val="22"/>
        </w:rPr>
        <w:t>3</w:t>
      </w:r>
      <w:r w:rsidRPr="00CE702F">
        <w:rPr>
          <w:rStyle w:val="CharStyle10"/>
          <w:rFonts w:asciiTheme="minorHAnsi" w:hAnsiTheme="minorHAnsi" w:cstheme="minorHAnsi"/>
          <w:sz w:val="22"/>
          <w:szCs w:val="22"/>
        </w:rPr>
        <w:t xml:space="preserve">. Zmluvy.  </w:t>
      </w:r>
    </w:p>
    <w:p w14:paraId="0FF4296D" w14:textId="3C6A6577"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Zmluvné strany sa dohodli, že riadne zhotovené jednotlivé časti diela môže zhotoviteľ odovzdať a objednávateľ prevziať aj pred dohodnutým termínom plnenia podľa článku IV.</w:t>
      </w:r>
      <w:r w:rsidR="00493C8C">
        <w:rPr>
          <w:rStyle w:val="CharStyle10"/>
          <w:rFonts w:asciiTheme="minorHAnsi" w:hAnsiTheme="minorHAnsi" w:cstheme="minorHAnsi"/>
          <w:sz w:val="22"/>
          <w:szCs w:val="22"/>
        </w:rPr>
        <w:t xml:space="preserve"> ods. 1</w:t>
      </w:r>
      <w:r w:rsidRPr="00CE702F">
        <w:rPr>
          <w:rStyle w:val="CharStyle10"/>
          <w:rFonts w:asciiTheme="minorHAnsi" w:hAnsiTheme="minorHAnsi" w:cstheme="minorHAnsi"/>
          <w:sz w:val="22"/>
          <w:szCs w:val="22"/>
        </w:rPr>
        <w:t xml:space="preserve"> bod 1.</w:t>
      </w:r>
      <w:r w:rsidR="00493C8C">
        <w:rPr>
          <w:rStyle w:val="CharStyle10"/>
          <w:rFonts w:asciiTheme="minorHAnsi" w:hAnsiTheme="minorHAnsi" w:cstheme="minorHAnsi"/>
          <w:sz w:val="22"/>
          <w:szCs w:val="22"/>
        </w:rPr>
        <w:t>3</w:t>
      </w:r>
      <w:r w:rsidRPr="00CE702F">
        <w:rPr>
          <w:rStyle w:val="CharStyle10"/>
          <w:rFonts w:asciiTheme="minorHAnsi" w:hAnsiTheme="minorHAnsi" w:cstheme="minorHAnsi"/>
          <w:sz w:val="22"/>
          <w:szCs w:val="22"/>
        </w:rPr>
        <w:t>. Zmluvy, ak to povaha časti diela pripúšťa</w:t>
      </w:r>
      <w:r w:rsidR="005B7A0E">
        <w:rPr>
          <w:rStyle w:val="CharStyle10"/>
          <w:rFonts w:asciiTheme="minorHAnsi" w:hAnsiTheme="minorHAnsi" w:cstheme="minorHAnsi"/>
          <w:sz w:val="22"/>
          <w:szCs w:val="22"/>
        </w:rPr>
        <w:t xml:space="preserve">. </w:t>
      </w:r>
    </w:p>
    <w:p w14:paraId="24E6035B" w14:textId="586959CF"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 xml:space="preserve">V prípade postupu podľa </w:t>
      </w:r>
      <w:r w:rsidR="00493C8C">
        <w:rPr>
          <w:rStyle w:val="CharStyle10"/>
          <w:rFonts w:asciiTheme="minorHAnsi" w:hAnsiTheme="minorHAnsi" w:cstheme="minorHAnsi"/>
          <w:sz w:val="22"/>
          <w:szCs w:val="22"/>
        </w:rPr>
        <w:t>odseku</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Zmluvy sa vzťahujú aj na postup podľa </w:t>
      </w:r>
      <w:r w:rsidR="00493C8C">
        <w:rPr>
          <w:rStyle w:val="CharStyle10"/>
          <w:rFonts w:asciiTheme="minorHAnsi" w:hAnsiTheme="minorHAnsi" w:cstheme="minorHAnsi"/>
          <w:sz w:val="22"/>
          <w:szCs w:val="22"/>
        </w:rPr>
        <w:t>odseku</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2. tohto článku Zmluvy s tým, že dielom sa rozumie aj jeho dokončená časť (stavebný objekt).</w:t>
      </w:r>
    </w:p>
    <w:p w14:paraId="271B7BD9" w14:textId="49253B10" w:rsidR="0073020D" w:rsidRDefault="0073020D" w:rsidP="00141CBD">
      <w:pPr>
        <w:pStyle w:val="Odsekzoznamu"/>
        <w:numPr>
          <w:ilvl w:val="0"/>
          <w:numId w:val="12"/>
        </w:numPr>
        <w:tabs>
          <w:tab w:val="left" w:pos="426"/>
        </w:tabs>
        <w:autoSpaceDE w:val="0"/>
        <w:autoSpaceDN w:val="0"/>
        <w:adjustRightInd w:val="0"/>
        <w:spacing w:after="240"/>
        <w:ind w:left="0" w:firstLine="0"/>
        <w:jc w:val="both"/>
      </w:pPr>
      <w:r>
        <w:rPr>
          <w:rFonts w:asciiTheme="minorHAnsi" w:hAnsiTheme="minorHAnsi" w:cstheme="minorHAnsi"/>
        </w:rPr>
        <w:t>Zhotoviteľ je povinný objednávateľovi písomne oznámiť najmenej pä</w:t>
      </w:r>
      <w:r w:rsidR="005B7A0E">
        <w:rPr>
          <w:rFonts w:asciiTheme="minorHAnsi" w:hAnsiTheme="minorHAnsi" w:cstheme="minorHAnsi"/>
        </w:rPr>
        <w:t>ť</w:t>
      </w:r>
      <w:r>
        <w:rPr>
          <w:rFonts w:asciiTheme="minorHAnsi" w:hAnsiTheme="minorHAnsi" w:cstheme="minorHAnsi"/>
        </w:rPr>
        <w:t xml:space="preserve"> (5) dní vopred pripravenosť diela na jeho odovzdanie a prevzatie. Na základe tohto oznámenia si zmluvné strany dohodnú časový postup preberacieho konania. </w:t>
      </w:r>
    </w:p>
    <w:p w14:paraId="646AF9BD" w14:textId="77777777" w:rsidR="0073020D" w:rsidRDefault="0073020D" w:rsidP="00141CBD">
      <w:pPr>
        <w:pStyle w:val="Odsekzoznamu"/>
        <w:numPr>
          <w:ilvl w:val="0"/>
          <w:numId w:val="12"/>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Default="00B22AA5" w:rsidP="002947AB">
      <w:pPr>
        <w:pStyle w:val="Textkomentra"/>
        <w:numPr>
          <w:ilvl w:val="1"/>
          <w:numId w:val="2"/>
        </w:numPr>
        <w:spacing w:after="0"/>
        <w:jc w:val="both"/>
        <w:rPr>
          <w:rFonts w:cstheme="minorHAnsi"/>
          <w:sz w:val="22"/>
          <w:szCs w:val="22"/>
        </w:rPr>
      </w:pPr>
      <w:r>
        <w:rPr>
          <w:rFonts w:cstheme="minorHAnsi"/>
          <w:sz w:val="22"/>
          <w:szCs w:val="22"/>
        </w:rPr>
        <w:t>dve</w:t>
      </w:r>
      <w:r w:rsidR="0073020D">
        <w:rPr>
          <w:rFonts w:cstheme="minorHAnsi"/>
          <w:sz w:val="22"/>
          <w:szCs w:val="22"/>
        </w:rPr>
        <w:t xml:space="preserve"> kópie stavebných denníkov,</w:t>
      </w:r>
    </w:p>
    <w:p w14:paraId="5DA07F92" w14:textId="77777777" w:rsidR="00B22AA5" w:rsidRDefault="00B22AA5" w:rsidP="002947AB">
      <w:pPr>
        <w:pStyle w:val="Textkomentra"/>
        <w:numPr>
          <w:ilvl w:val="1"/>
          <w:numId w:val="2"/>
        </w:numPr>
        <w:spacing w:after="0"/>
        <w:jc w:val="both"/>
        <w:rPr>
          <w:rFonts w:cstheme="minorHAnsi"/>
          <w:sz w:val="22"/>
          <w:szCs w:val="22"/>
        </w:rPr>
      </w:pPr>
      <w:r>
        <w:rPr>
          <w:rFonts w:cstheme="minorHAnsi"/>
          <w:sz w:val="22"/>
          <w:szCs w:val="22"/>
        </w:rPr>
        <w:lastRenderedPageBreak/>
        <w:t xml:space="preserve">dve vyhotovenia projektovej dokumentácie so zakreslením </w:t>
      </w:r>
      <w:r w:rsidRPr="002D2FD6">
        <w:rPr>
          <w:rFonts w:cstheme="minorHAnsi"/>
          <w:sz w:val="22"/>
          <w:szCs w:val="22"/>
        </w:rPr>
        <w:t xml:space="preserve">všetkých zmien podľa skutočného stavu, zoznam zariadení (vybavenia) spolu s certifikátmi o kvalite platnými v SR a návodmi na použitie, </w:t>
      </w:r>
    </w:p>
    <w:p w14:paraId="610388D7" w14:textId="77777777"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 xml:space="preserve">doklady a atesty od zabudovaných materiálov a technologických zariadení, </w:t>
      </w:r>
    </w:p>
    <w:p w14:paraId="6A7D87FF" w14:textId="77777777"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certifikáty výrobkov, ktoré podliehajú certifikačnej povinnosti, certifikáty o kvalite použitých materiálov a konštrukcií, vyhlásenia o</w:t>
      </w:r>
      <w:r>
        <w:rPr>
          <w:rFonts w:cstheme="minorHAnsi"/>
          <w:sz w:val="22"/>
          <w:szCs w:val="22"/>
        </w:rPr>
        <w:t> </w:t>
      </w:r>
      <w:r w:rsidRPr="002D2FD6">
        <w:rPr>
          <w:rFonts w:cstheme="minorHAnsi"/>
          <w:sz w:val="22"/>
          <w:szCs w:val="22"/>
        </w:rPr>
        <w:t>zhode</w:t>
      </w:r>
      <w:r>
        <w:rPr>
          <w:rFonts w:cstheme="minorHAnsi"/>
          <w:sz w:val="22"/>
          <w:szCs w:val="22"/>
        </w:rPr>
        <w:t xml:space="preserve"> </w:t>
      </w:r>
      <w:r w:rsidRPr="002D2FD6">
        <w:rPr>
          <w:rFonts w:cstheme="minorHAnsi"/>
          <w:sz w:val="22"/>
          <w:szCs w:val="22"/>
        </w:rPr>
        <w:t xml:space="preserve">konštrukčných materiálov, potvrdené záručné listy, </w:t>
      </w:r>
    </w:p>
    <w:p w14:paraId="1819F163" w14:textId="3CF0942C"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ďalšie doklady, ktoré sa vzťahujú na dielo alebo jeho časť podľa príslušných všeobecne záväzných právnych predpisov a technických noriem</w:t>
      </w:r>
      <w:r>
        <w:rPr>
          <w:rFonts w:cstheme="minorHAnsi"/>
          <w:sz w:val="22"/>
          <w:szCs w:val="22"/>
        </w:rPr>
        <w:t>,</w:t>
      </w:r>
    </w:p>
    <w:p w14:paraId="1D6ED205" w14:textId="77777777" w:rsidR="0073020D" w:rsidRDefault="0073020D" w:rsidP="002947AB">
      <w:pPr>
        <w:pStyle w:val="Textkomentra"/>
        <w:numPr>
          <w:ilvl w:val="1"/>
          <w:numId w:val="2"/>
        </w:numPr>
        <w:spacing w:after="0"/>
        <w:jc w:val="both"/>
        <w:rPr>
          <w:rFonts w:cstheme="minorHAnsi"/>
          <w:sz w:val="22"/>
          <w:szCs w:val="22"/>
        </w:rPr>
      </w:pPr>
      <w:r>
        <w:rPr>
          <w:rFonts w:cstheme="minorHAnsi"/>
          <w:sz w:val="22"/>
          <w:szCs w:val="22"/>
        </w:rPr>
        <w:t>doklady o uložení prebytočného materiálu zo stavby na oficiálnu skládku,</w:t>
      </w:r>
    </w:p>
    <w:p w14:paraId="3F7BC53C" w14:textId="0C816143" w:rsidR="0073020D" w:rsidRDefault="0073020D" w:rsidP="002947AB">
      <w:pPr>
        <w:pStyle w:val="Textkomentra"/>
        <w:numPr>
          <w:ilvl w:val="1"/>
          <w:numId w:val="2"/>
        </w:numPr>
        <w:jc w:val="both"/>
        <w:rPr>
          <w:rFonts w:cstheme="minorHAnsi"/>
          <w:sz w:val="22"/>
          <w:szCs w:val="22"/>
        </w:rPr>
      </w:pPr>
      <w:r>
        <w:rPr>
          <w:rFonts w:cstheme="minorHAnsi"/>
          <w:sz w:val="22"/>
          <w:szCs w:val="22"/>
        </w:rPr>
        <w:t>dokumentácia priebehu výstavby/realizácie diela chronologicky zoradená podľa jednotlivých stavebných objektov a položiek rozpočtu (fotografie, videozáznamy)</w:t>
      </w:r>
      <w:r w:rsidR="003460FB">
        <w:rPr>
          <w:rFonts w:cstheme="minorHAnsi"/>
          <w:sz w:val="22"/>
          <w:szCs w:val="22"/>
        </w:rPr>
        <w:t xml:space="preserve">. </w:t>
      </w:r>
    </w:p>
    <w:p w14:paraId="23DB216D" w14:textId="77777777" w:rsidR="003452BD" w:rsidRDefault="003452BD" w:rsidP="002947AB">
      <w:pPr>
        <w:pStyle w:val="Textkomentra"/>
        <w:jc w:val="both"/>
        <w:rPr>
          <w:rFonts w:cstheme="minorHAnsi"/>
          <w:sz w:val="22"/>
          <w:szCs w:val="22"/>
        </w:rPr>
      </w:pPr>
      <w:r>
        <w:rPr>
          <w:rFonts w:cstheme="minorHAnsi"/>
          <w:sz w:val="22"/>
          <w:szCs w:val="22"/>
        </w:rPr>
        <w:t>Absencia niektorého z dokladov je dôvodom na nezačatie preberacieho konania.</w:t>
      </w:r>
    </w:p>
    <w:p w14:paraId="4D8B9A7E" w14:textId="28EB4779" w:rsidR="003452BD" w:rsidRPr="003452BD" w:rsidRDefault="0073020D" w:rsidP="002947AB">
      <w:pPr>
        <w:pStyle w:val="Textkomentra"/>
        <w:jc w:val="both"/>
        <w:rPr>
          <w:rFonts w:cstheme="minorHAnsi"/>
          <w:sz w:val="22"/>
          <w:szCs w:val="22"/>
        </w:rPr>
      </w:pPr>
      <w:r w:rsidRPr="003452BD">
        <w:rPr>
          <w:rFonts w:cstheme="minorHAnsi"/>
          <w:sz w:val="22"/>
          <w:szCs w:val="22"/>
        </w:rPr>
        <w:t>Doklady uvedené v bode 5.1. až 5.</w:t>
      </w:r>
      <w:r w:rsidR="00B22AA5" w:rsidRPr="003452BD">
        <w:rPr>
          <w:rFonts w:cstheme="minorHAnsi"/>
          <w:sz w:val="22"/>
          <w:szCs w:val="22"/>
        </w:rPr>
        <w:t>8</w:t>
      </w:r>
      <w:r w:rsidRPr="003452BD">
        <w:rPr>
          <w:rFonts w:cstheme="minorHAnsi"/>
          <w:sz w:val="22"/>
          <w:szCs w:val="22"/>
        </w:rPr>
        <w:t>. je zhotoviteľ povinný odovzdať v editovateľnej aj nee</w:t>
      </w:r>
      <w:r w:rsidR="0024461E">
        <w:rPr>
          <w:rFonts w:cstheme="minorHAnsi"/>
          <w:sz w:val="22"/>
          <w:szCs w:val="22"/>
        </w:rPr>
        <w:t>dit</w:t>
      </w:r>
      <w:r w:rsidRPr="003452BD">
        <w:rPr>
          <w:rFonts w:cstheme="minorHAnsi"/>
          <w:sz w:val="22"/>
          <w:szCs w:val="22"/>
        </w:rPr>
        <w:t xml:space="preserve">ovateľnej forme. </w:t>
      </w:r>
    </w:p>
    <w:p w14:paraId="5F0B06ED" w14:textId="5CA73144"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141CBD">
        <w:rPr>
          <w:rFonts w:eastAsia="Times New Roman" w:cstheme="minorHAnsi"/>
          <w:noProof/>
          <w:sz w:val="22"/>
          <w:szCs w:val="22"/>
          <w:lang w:eastAsia="sk-SK"/>
        </w:rPr>
        <w:t>Objednávateľ si vyhradzuje právo neprevziať dielo, ktoré má vady a nedorobky, alebo ak</w:t>
      </w:r>
      <w:r w:rsidRPr="003452BD">
        <w:rPr>
          <w:rFonts w:cstheme="minorHAnsi"/>
          <w:sz w:val="22"/>
          <w:szCs w:val="22"/>
        </w:rPr>
        <w:t xml:space="preserve"> zhotoviteľ nedoložil všetky doklady uvedené v </w:t>
      </w:r>
      <w:r w:rsidR="00382B18">
        <w:rPr>
          <w:rFonts w:cstheme="minorHAnsi"/>
          <w:sz w:val="22"/>
          <w:szCs w:val="22"/>
        </w:rPr>
        <w:t>odseku</w:t>
      </w:r>
      <w:r w:rsidR="00382B18" w:rsidRPr="003452BD">
        <w:rPr>
          <w:rFonts w:cstheme="minorHAnsi"/>
          <w:sz w:val="22"/>
          <w:szCs w:val="22"/>
        </w:rPr>
        <w:t xml:space="preserve"> </w:t>
      </w:r>
      <w:r w:rsidRPr="003452BD">
        <w:rPr>
          <w:rFonts w:cstheme="minorHAnsi"/>
          <w:sz w:val="22"/>
          <w:szCs w:val="22"/>
        </w:rPr>
        <w:t xml:space="preserve">5. tohto článku. </w:t>
      </w:r>
    </w:p>
    <w:p w14:paraId="551FF461"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O odovzdaní a prevzatí diela vyhotovia zmluvné strany protokol. </w:t>
      </w:r>
      <w:r w:rsidRPr="003452BD">
        <w:rPr>
          <w:rFonts w:cstheme="minorHAnsi"/>
          <w:b/>
          <w:sz w:val="22"/>
          <w:szCs w:val="22"/>
        </w:rPr>
        <w:t>Protokol o odovzdaní a prevzatí diela</w:t>
      </w:r>
      <w:r w:rsidRPr="003452BD">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57F628"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3452BD">
        <w:rPr>
          <w:rFonts w:cstheme="minorHAnsi"/>
          <w:sz w:val="22"/>
          <w:szCs w:val="22"/>
        </w:rPr>
        <w:t>2</w:t>
      </w:r>
      <w:r w:rsidRPr="003452BD">
        <w:rPr>
          <w:rFonts w:cstheme="minorHAnsi"/>
          <w:sz w:val="22"/>
          <w:szCs w:val="22"/>
        </w:rPr>
        <w:t xml:space="preserve"> dní odo dňa protokolárneho odovzdania diela okrem zariadení nutných na odstránenie prípadných vád a nedorobkov.</w:t>
      </w:r>
    </w:p>
    <w:p w14:paraId="02BD927A"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5559DD3E" w:rsidR="003452BD" w:rsidRPr="00AC05AF" w:rsidRDefault="003452BD" w:rsidP="00141CBD">
      <w:pPr>
        <w:pStyle w:val="Textkomentra"/>
        <w:numPr>
          <w:ilvl w:val="0"/>
          <w:numId w:val="2"/>
        </w:numPr>
        <w:tabs>
          <w:tab w:val="left" w:pos="426"/>
        </w:tabs>
        <w:ind w:left="0" w:firstLine="0"/>
        <w:jc w:val="both"/>
        <w:rPr>
          <w:rFonts w:cstheme="minorHAnsi"/>
          <w:sz w:val="22"/>
          <w:szCs w:val="22"/>
        </w:rPr>
      </w:pPr>
      <w:r w:rsidRPr="003452BD">
        <w:rPr>
          <w:rFonts w:cs="Calibri"/>
          <w:sz w:val="22"/>
          <w:szCs w:val="22"/>
        </w:rPr>
        <w:lastRenderedPageBreak/>
        <w:t xml:space="preserve">Vlastníkom zhotovovaného </w:t>
      </w:r>
      <w:r>
        <w:rPr>
          <w:rFonts w:cs="Calibri"/>
          <w:sz w:val="22"/>
          <w:szCs w:val="22"/>
        </w:rPr>
        <w:t>d</w:t>
      </w:r>
      <w:r w:rsidRPr="003452BD">
        <w:rPr>
          <w:rFonts w:cs="Calibri"/>
          <w:sz w:val="22"/>
          <w:szCs w:val="22"/>
        </w:rPr>
        <w:t>iela je od počiatku objednávateľ. Vlastnícke právo k jednotlivým materiálom, komponentom, výrobkom a iným častiam Diela použitým zhotoviteľom nadobúda objednávateľ okamihom ich zabudovania do Diela.</w:t>
      </w:r>
    </w:p>
    <w:p w14:paraId="3D1E3F50" w14:textId="49065714"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w:t>
      </w:r>
      <w:r w:rsidR="009127D0">
        <w:rPr>
          <w:rFonts w:asciiTheme="minorHAnsi" w:hAnsiTheme="minorHAnsi" w:cstheme="minorHAnsi"/>
          <w:b/>
          <w:bCs/>
          <w:color w:val="auto"/>
          <w:sz w:val="22"/>
          <w:szCs w:val="22"/>
        </w:rPr>
        <w:t>II.</w:t>
      </w:r>
    </w:p>
    <w:p w14:paraId="0E0C35DD" w14:textId="057B0DAB" w:rsidR="002C2501" w:rsidRDefault="0073020D" w:rsidP="002947AB">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16121CD1" w14:textId="4FE83E83" w:rsidR="002C2501" w:rsidRP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1BB31776" w14:textId="77777777" w:rsidR="002C2501" w:rsidRDefault="002C2501" w:rsidP="002947AB">
      <w:pPr>
        <w:pStyle w:val="Default"/>
        <w:jc w:val="both"/>
        <w:rPr>
          <w:rFonts w:asciiTheme="minorHAnsi" w:hAnsiTheme="minorHAnsi" w:cstheme="minorHAnsi"/>
          <w:b/>
          <w:bCs/>
          <w:color w:val="auto"/>
          <w:sz w:val="22"/>
          <w:szCs w:val="22"/>
        </w:rPr>
      </w:pPr>
    </w:p>
    <w:p w14:paraId="124F3587" w14:textId="77777777" w:rsid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Style w:val="CharStyle36"/>
          <w:rFonts w:asciiTheme="minorHAnsi" w:hAnsiTheme="minorHAnsi" w:cstheme="minorHAnsi"/>
          <w:sz w:val="22"/>
          <w:szCs w:val="22"/>
        </w:rPr>
        <w:t xml:space="preserve">Dielo má </w:t>
      </w:r>
      <w:r w:rsidRPr="002C2501">
        <w:rPr>
          <w:rStyle w:val="CharStyle36"/>
          <w:rFonts w:asciiTheme="minorHAnsi" w:hAnsiTheme="minorHAnsi" w:cstheme="minorHAnsi"/>
          <w:sz w:val="22"/>
          <w:szCs w:val="22"/>
          <w:lang w:val="cs-CZ" w:eastAsia="cs-CZ"/>
        </w:rPr>
        <w:t xml:space="preserve">vady, </w:t>
      </w:r>
      <w:r w:rsidRPr="002C2501">
        <w:rPr>
          <w:rStyle w:val="CharStyle36"/>
          <w:rFonts w:asciiTheme="minorHAnsi" w:hAnsiTheme="minorHAnsi" w:cstheme="minorHAnsi"/>
          <w:sz w:val="22"/>
          <w:szCs w:val="22"/>
        </w:rPr>
        <w:t xml:space="preserve">ak dielo alebo jeho ktorákoľvek časť, </w:t>
      </w:r>
      <w:r w:rsidRPr="002C2501">
        <w:rPr>
          <w:rStyle w:val="CharStyle30"/>
          <w:rFonts w:asciiTheme="minorHAnsi" w:hAnsiTheme="minorHAnsi" w:cstheme="minorHAnsi"/>
          <w:sz w:val="22"/>
          <w:szCs w:val="22"/>
        </w:rPr>
        <w:t xml:space="preserve">nezodpovedá </w:t>
      </w:r>
      <w:r w:rsidRPr="00E64420">
        <w:rPr>
          <w:rStyle w:val="CharStyle30"/>
          <w:rFonts w:asciiTheme="minorHAnsi" w:hAnsiTheme="minorHAnsi" w:cstheme="minorHAnsi"/>
          <w:b/>
          <w:bCs/>
          <w:sz w:val="22"/>
          <w:szCs w:val="22"/>
        </w:rPr>
        <w:t>r</w:t>
      </w:r>
      <w:r w:rsidRPr="002C2501">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Default="002C2501" w:rsidP="002947AB">
      <w:pPr>
        <w:pStyle w:val="Odsekzoznamu"/>
        <w:rPr>
          <w:rFonts w:asciiTheme="minorHAnsi" w:hAnsiTheme="minorHAnsi" w:cstheme="minorHAnsi"/>
        </w:rPr>
      </w:pPr>
    </w:p>
    <w:p w14:paraId="062B7DF6" w14:textId="77777777" w:rsid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Default="002C2501" w:rsidP="002947AB">
      <w:pPr>
        <w:pStyle w:val="Odsekzoznamu"/>
        <w:rPr>
          <w:rFonts w:asciiTheme="minorHAnsi" w:hAnsiTheme="minorHAnsi" w:cstheme="minorHAnsi"/>
        </w:rPr>
      </w:pPr>
    </w:p>
    <w:p w14:paraId="28BF69A5" w14:textId="77777777" w:rsidR="002C2501" w:rsidRDefault="002C2501"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5244ACB7" w14:textId="77777777" w:rsidR="002C2501" w:rsidRDefault="002C2501" w:rsidP="002947AB">
      <w:pPr>
        <w:pStyle w:val="Odsekzoznamu"/>
        <w:rPr>
          <w:rFonts w:asciiTheme="minorHAnsi" w:hAnsiTheme="minorHAnsi" w:cstheme="minorHAnsi"/>
        </w:rPr>
      </w:pPr>
    </w:p>
    <w:p w14:paraId="55A6BBAF" w14:textId="77777777"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Default="00A0564D" w:rsidP="002947AB">
      <w:pPr>
        <w:pStyle w:val="Odsekzoznamu"/>
        <w:rPr>
          <w:rFonts w:asciiTheme="minorHAnsi" w:hAnsiTheme="minorHAnsi" w:cstheme="minorHAnsi"/>
        </w:rPr>
      </w:pPr>
    </w:p>
    <w:p w14:paraId="181D564E" w14:textId="77777777"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Default="00A0564D" w:rsidP="002947AB">
      <w:pPr>
        <w:pStyle w:val="Odsekzoznamu"/>
        <w:rPr>
          <w:rFonts w:asciiTheme="minorHAnsi" w:hAnsiTheme="minorHAnsi" w:cstheme="minorHAnsi"/>
        </w:rPr>
      </w:pPr>
    </w:p>
    <w:p w14:paraId="7E93DE9E" w14:textId="1BD07CC6" w:rsidR="00A0564D" w:rsidRP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 xml:space="preserve">Objednávateľ je povinný oznámiť vadu (ďalej len </w:t>
      </w:r>
      <w:r w:rsidRPr="00A0564D">
        <w:rPr>
          <w:rFonts w:asciiTheme="minorHAnsi" w:hAnsiTheme="minorHAnsi" w:cstheme="minorHAnsi"/>
          <w:b/>
          <w:bCs/>
          <w:color w:val="auto"/>
          <w:sz w:val="22"/>
          <w:szCs w:val="22"/>
        </w:rPr>
        <w:t>„</w:t>
      </w:r>
      <w:r w:rsidRPr="00A0564D">
        <w:rPr>
          <w:rFonts w:asciiTheme="minorHAnsi" w:hAnsiTheme="minorHAnsi" w:cstheme="minorHAnsi"/>
          <w:b/>
          <w:bCs/>
          <w:i/>
          <w:iCs/>
          <w:color w:val="auto"/>
          <w:sz w:val="22"/>
          <w:szCs w:val="22"/>
        </w:rPr>
        <w:t>reklamácia</w:t>
      </w:r>
      <w:r w:rsidRPr="00A0564D">
        <w:rPr>
          <w:rFonts w:asciiTheme="minorHAnsi" w:hAnsiTheme="minorHAnsi" w:cstheme="minorHAnsi"/>
          <w:b/>
          <w:bCs/>
          <w:color w:val="auto"/>
          <w:sz w:val="22"/>
          <w:szCs w:val="22"/>
        </w:rPr>
        <w:t>“</w:t>
      </w:r>
      <w:r w:rsidRPr="00A0564D">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Pr>
          <w:rFonts w:asciiTheme="minorHAnsi" w:hAnsiTheme="minorHAnsi" w:cstheme="minorHAnsi"/>
          <w:color w:val="auto"/>
          <w:sz w:val="22"/>
          <w:szCs w:val="22"/>
        </w:rPr>
        <w:t>odseku</w:t>
      </w:r>
      <w:r w:rsidR="00382B18" w:rsidRPr="00A0564D">
        <w:rPr>
          <w:rFonts w:asciiTheme="minorHAnsi" w:hAnsiTheme="minorHAnsi" w:cstheme="minorHAnsi"/>
          <w:color w:val="auto"/>
          <w:sz w:val="22"/>
          <w:szCs w:val="22"/>
        </w:rPr>
        <w:t xml:space="preserve"> </w:t>
      </w:r>
      <w:r w:rsidR="00D10BDE">
        <w:rPr>
          <w:rFonts w:asciiTheme="minorHAnsi" w:hAnsiTheme="minorHAnsi" w:cstheme="minorHAnsi"/>
          <w:color w:val="auto"/>
          <w:sz w:val="22"/>
          <w:szCs w:val="22"/>
        </w:rPr>
        <w:t>vyjadriť sa k</w:t>
      </w:r>
      <w:r w:rsidRPr="00A0564D">
        <w:rPr>
          <w:rFonts w:asciiTheme="minorHAnsi" w:hAnsiTheme="minorHAnsi" w:cstheme="minorHAnsi"/>
          <w:color w:val="auto"/>
          <w:sz w:val="22"/>
          <w:szCs w:val="22"/>
        </w:rPr>
        <w:t> oprávnenosti, resp. neoprávnenosti reklamácie a svoje rozhodnutie bezodkladne oznámiť objednávateľovi</w:t>
      </w:r>
      <w:r w:rsidR="00A0564D">
        <w:rPr>
          <w:rFonts w:asciiTheme="minorHAnsi" w:hAnsiTheme="minorHAnsi" w:cstheme="minorHAnsi"/>
          <w:color w:val="auto"/>
          <w:sz w:val="22"/>
          <w:szCs w:val="22"/>
        </w:rPr>
        <w:t>.</w:t>
      </w:r>
    </w:p>
    <w:p w14:paraId="09D05BFF" w14:textId="77777777" w:rsidR="00A0564D" w:rsidRDefault="00A0564D" w:rsidP="002947AB">
      <w:pPr>
        <w:pStyle w:val="Odsekzoznamu"/>
        <w:rPr>
          <w:rFonts w:asciiTheme="minorHAnsi" w:hAnsiTheme="minorHAnsi" w:cstheme="minorHAnsi"/>
        </w:rPr>
      </w:pPr>
    </w:p>
    <w:p w14:paraId="508534D2" w14:textId="77777777" w:rsidR="00A0564D" w:rsidRP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Default="00A0564D" w:rsidP="002947AB">
      <w:pPr>
        <w:pStyle w:val="Odsekzoznamu"/>
        <w:rPr>
          <w:rFonts w:asciiTheme="minorHAnsi" w:hAnsiTheme="minorHAnsi" w:cstheme="minorHAnsi"/>
        </w:rPr>
      </w:pPr>
    </w:p>
    <w:p w14:paraId="5459FE97" w14:textId="0BC6B036"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 xml:space="preserve">V prípade, že zhotoviteľ oznámené (reklamované) vady neodstráni v lehote podľa </w:t>
      </w:r>
      <w:r w:rsidR="00382B18">
        <w:rPr>
          <w:rFonts w:asciiTheme="minorHAnsi" w:hAnsiTheme="minorHAnsi" w:cstheme="minorHAnsi"/>
          <w:color w:val="auto"/>
          <w:sz w:val="22"/>
          <w:szCs w:val="22"/>
        </w:rPr>
        <w:t>odseku</w:t>
      </w:r>
      <w:r w:rsidR="00382B18" w:rsidRPr="00A0564D">
        <w:rPr>
          <w:rFonts w:asciiTheme="minorHAnsi" w:hAnsiTheme="minorHAnsi" w:cstheme="minorHAnsi"/>
          <w:color w:val="auto"/>
          <w:sz w:val="22"/>
          <w:szCs w:val="22"/>
        </w:rPr>
        <w:t xml:space="preserve"> </w:t>
      </w:r>
      <w:r w:rsidR="003E0160">
        <w:rPr>
          <w:rFonts w:asciiTheme="minorHAnsi" w:hAnsiTheme="minorHAnsi" w:cstheme="minorHAnsi"/>
          <w:color w:val="auto"/>
          <w:sz w:val="22"/>
          <w:szCs w:val="22"/>
        </w:rPr>
        <w:t>8</w:t>
      </w:r>
      <w:r w:rsidRPr="00A0564D">
        <w:rPr>
          <w:rFonts w:asciiTheme="minorHAnsi" w:hAnsiTheme="minorHAnsi" w:cstheme="minorHAnsi"/>
          <w:color w:val="auto"/>
          <w:sz w:val="22"/>
          <w:szCs w:val="22"/>
        </w:rPr>
        <w:t xml:space="preserve">. tohto článku napriek tomu, že ich oprávnenosť </w:t>
      </w:r>
      <w:r w:rsidR="00D10BDE">
        <w:rPr>
          <w:rFonts w:asciiTheme="minorHAnsi" w:hAnsiTheme="minorHAnsi" w:cstheme="minorHAnsi"/>
          <w:color w:val="auto"/>
          <w:sz w:val="22"/>
          <w:szCs w:val="22"/>
        </w:rPr>
        <w:t>bola objektívne zistená</w:t>
      </w:r>
      <w:r w:rsidRPr="00A0564D">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Default="00A0564D" w:rsidP="002947AB">
      <w:pPr>
        <w:pStyle w:val="Odsekzoznamu"/>
        <w:rPr>
          <w:rFonts w:asciiTheme="minorHAnsi" w:hAnsiTheme="minorHAnsi" w:cstheme="minorHAnsi"/>
          <w:lang w:eastAsia="cs-CZ"/>
        </w:rPr>
      </w:pPr>
    </w:p>
    <w:p w14:paraId="0B32CD48" w14:textId="77777777" w:rsidR="00A0564D" w:rsidRDefault="0073020D" w:rsidP="00141CBD">
      <w:pPr>
        <w:pStyle w:val="Default"/>
        <w:numPr>
          <w:ilvl w:val="0"/>
          <w:numId w:val="33"/>
        </w:numPr>
        <w:tabs>
          <w:tab w:val="left" w:pos="426"/>
        </w:tabs>
        <w:ind w:left="0" w:firstLine="0"/>
        <w:jc w:val="both"/>
        <w:rPr>
          <w:rStyle w:val="CharStyle36"/>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6FA0A7D" w14:textId="77777777" w:rsidR="00A0564D" w:rsidRDefault="00A0564D" w:rsidP="002947AB">
      <w:pPr>
        <w:pStyle w:val="Odsekzoznamu"/>
        <w:rPr>
          <w:rStyle w:val="CharStyle36"/>
          <w:rFonts w:asciiTheme="minorHAnsi" w:hAnsiTheme="minorHAnsi" w:cstheme="minorHAnsi"/>
          <w:sz w:val="22"/>
          <w:szCs w:val="22"/>
          <w:lang w:val="cs-CZ" w:eastAsia="cs-CZ"/>
        </w:rPr>
      </w:pPr>
    </w:p>
    <w:p w14:paraId="6DE3FF15" w14:textId="3C2FA752" w:rsidR="0073020D" w:rsidRPr="00A0564D" w:rsidRDefault="0073020D" w:rsidP="00141CBD">
      <w:pPr>
        <w:pStyle w:val="Default"/>
        <w:numPr>
          <w:ilvl w:val="0"/>
          <w:numId w:val="33"/>
        </w:numPr>
        <w:tabs>
          <w:tab w:val="left" w:pos="426"/>
        </w:tabs>
        <w:ind w:left="0" w:firstLine="0"/>
        <w:jc w:val="both"/>
        <w:rPr>
          <w:rStyle w:val="CharStyle36"/>
          <w:rFonts w:asciiTheme="minorHAnsi" w:hAnsiTheme="minorHAnsi" w:cstheme="minorHAnsi"/>
          <w:b/>
          <w:bCs/>
          <w:color w:val="auto"/>
          <w:sz w:val="22"/>
          <w:szCs w:val="22"/>
        </w:rPr>
      </w:pPr>
      <w:r w:rsidRPr="00A0564D">
        <w:rPr>
          <w:rStyle w:val="CharStyle36"/>
          <w:rFonts w:asciiTheme="minorHAnsi" w:hAnsiTheme="minorHAnsi" w:cstheme="minorHAnsi"/>
          <w:sz w:val="22"/>
          <w:szCs w:val="22"/>
          <w:lang w:val="cs-CZ" w:eastAsia="cs-CZ"/>
        </w:rPr>
        <w:t xml:space="preserve">Zhotovitel’ </w:t>
      </w:r>
      <w:r w:rsidRPr="00A0564D">
        <w:rPr>
          <w:rStyle w:val="CharStyle36"/>
          <w:rFonts w:asciiTheme="minorHAnsi" w:hAnsiTheme="minorHAnsi" w:cstheme="minorHAnsi"/>
          <w:sz w:val="22"/>
          <w:szCs w:val="22"/>
        </w:rPr>
        <w:t xml:space="preserve">nezodpovedá za </w:t>
      </w:r>
      <w:r w:rsidRPr="00A0564D">
        <w:rPr>
          <w:rStyle w:val="CharStyle36"/>
          <w:rFonts w:asciiTheme="minorHAnsi" w:hAnsiTheme="minorHAnsi" w:cstheme="minorHAnsi"/>
          <w:sz w:val="22"/>
          <w:szCs w:val="22"/>
          <w:lang w:val="cs-CZ" w:eastAsia="cs-CZ"/>
        </w:rPr>
        <w:t xml:space="preserve">vady, </w:t>
      </w:r>
      <w:r w:rsidRPr="00A0564D">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Default="0073020D" w:rsidP="002947AB">
      <w:pPr>
        <w:pStyle w:val="Bezriadkovania"/>
        <w:numPr>
          <w:ilvl w:val="0"/>
          <w:numId w:val="14"/>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 xml:space="preserve">ani pri vynaložení všetkej odbornej starostlivosti a úsilia nemohol zistiť ich </w:t>
      </w:r>
      <w:r>
        <w:rPr>
          <w:rStyle w:val="CharStyle36"/>
          <w:rFonts w:asciiTheme="minorHAnsi" w:hAnsiTheme="minorHAnsi" w:cstheme="minorHAnsi"/>
          <w:sz w:val="22"/>
          <w:szCs w:val="22"/>
        </w:rPr>
        <w:lastRenderedPageBreak/>
        <w:t>nevhodnosť alebo</w:t>
      </w:r>
    </w:p>
    <w:p w14:paraId="009C5BFD" w14:textId="77777777" w:rsidR="00A0564D" w:rsidRDefault="0073020D" w:rsidP="002947AB">
      <w:pPr>
        <w:pStyle w:val="Bezriadkovania"/>
        <w:numPr>
          <w:ilvl w:val="0"/>
          <w:numId w:val="14"/>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1A96F61F" w:rsidR="00A0564D" w:rsidRPr="00A0564D" w:rsidRDefault="0073020D" w:rsidP="00141CBD">
      <w:pPr>
        <w:pStyle w:val="Bezriadkovania"/>
        <w:numPr>
          <w:ilvl w:val="0"/>
          <w:numId w:val="33"/>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A0564D">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00A0564D">
        <w:rPr>
          <w:rStyle w:val="CharStyle36"/>
          <w:rFonts w:asciiTheme="minorHAnsi" w:hAnsiTheme="minorHAnsi" w:cstheme="minorHAnsi"/>
          <w:sz w:val="22"/>
          <w:szCs w:val="22"/>
        </w:rPr>
        <w:t>.</w:t>
      </w:r>
    </w:p>
    <w:p w14:paraId="04A2CD2A" w14:textId="5E264007" w:rsidR="0073020D" w:rsidRPr="007C0009" w:rsidRDefault="0073020D" w:rsidP="00141CBD">
      <w:pPr>
        <w:pStyle w:val="Bezriadkovania"/>
        <w:numPr>
          <w:ilvl w:val="0"/>
          <w:numId w:val="33"/>
        </w:numPr>
        <w:tabs>
          <w:tab w:val="left" w:pos="426"/>
        </w:tabs>
        <w:spacing w:after="240"/>
        <w:ind w:left="0" w:firstLine="0"/>
        <w:jc w:val="both"/>
        <w:rPr>
          <w:rFonts w:asciiTheme="minorHAnsi" w:hAnsiTheme="minorHAnsi" w:cstheme="minorHAnsi"/>
          <w:sz w:val="22"/>
          <w:szCs w:val="22"/>
        </w:rPr>
      </w:pPr>
      <w:r w:rsidRPr="00A0564D">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A0564D">
        <w:rPr>
          <w:rStyle w:val="CharStyle36"/>
          <w:rFonts w:asciiTheme="minorHAnsi" w:hAnsiTheme="minorHAnsi" w:cstheme="minorHAnsi"/>
          <w:color w:val="auto"/>
          <w:sz w:val="22"/>
          <w:szCs w:val="22"/>
        </w:rPr>
        <w:t xml:space="preserve"> </w:t>
      </w:r>
    </w:p>
    <w:p w14:paraId="74A588F7" w14:textId="10A6610D" w:rsidR="0073020D" w:rsidRPr="007C0009" w:rsidRDefault="0073020D" w:rsidP="002947AB">
      <w:pPr>
        <w:pStyle w:val="Default"/>
        <w:jc w:val="center"/>
        <w:rPr>
          <w:rFonts w:asciiTheme="minorHAnsi" w:hAnsiTheme="minorHAnsi" w:cstheme="minorHAnsi"/>
          <w:color w:val="auto"/>
          <w:sz w:val="22"/>
          <w:szCs w:val="22"/>
        </w:rPr>
      </w:pPr>
      <w:r w:rsidRPr="007C0009">
        <w:rPr>
          <w:rFonts w:asciiTheme="minorHAnsi" w:hAnsiTheme="minorHAnsi" w:cstheme="minorHAnsi"/>
          <w:b/>
          <w:bCs/>
          <w:color w:val="auto"/>
          <w:sz w:val="22"/>
          <w:szCs w:val="22"/>
        </w:rPr>
        <w:t>Čl. XI</w:t>
      </w:r>
      <w:r w:rsidR="009127D0" w:rsidRPr="007C0009">
        <w:rPr>
          <w:rFonts w:asciiTheme="minorHAnsi" w:hAnsiTheme="minorHAnsi" w:cstheme="minorHAnsi"/>
          <w:b/>
          <w:bCs/>
          <w:color w:val="auto"/>
          <w:sz w:val="22"/>
          <w:szCs w:val="22"/>
        </w:rPr>
        <w:t>II.</w:t>
      </w:r>
    </w:p>
    <w:p w14:paraId="0D8466B9" w14:textId="77777777" w:rsidR="0073020D" w:rsidRDefault="0073020D" w:rsidP="002947AB">
      <w:pPr>
        <w:pStyle w:val="Default"/>
        <w:jc w:val="center"/>
        <w:rPr>
          <w:rFonts w:asciiTheme="minorHAnsi" w:hAnsiTheme="minorHAnsi" w:cstheme="minorHAnsi"/>
          <w:color w:val="auto"/>
          <w:sz w:val="22"/>
          <w:szCs w:val="22"/>
        </w:rPr>
      </w:pPr>
      <w:r w:rsidRPr="007C0009">
        <w:rPr>
          <w:rFonts w:asciiTheme="minorHAnsi" w:hAnsiTheme="minorHAnsi" w:cstheme="minorHAnsi"/>
          <w:b/>
          <w:bCs/>
          <w:color w:val="auto"/>
          <w:sz w:val="22"/>
          <w:szCs w:val="22"/>
        </w:rPr>
        <w:t>Zmluvné pokuty</w:t>
      </w:r>
    </w:p>
    <w:p w14:paraId="2B658C84" w14:textId="77777777" w:rsidR="0073020D" w:rsidRDefault="0073020D" w:rsidP="00141CBD">
      <w:pPr>
        <w:pStyle w:val="Default"/>
        <w:numPr>
          <w:ilvl w:val="0"/>
          <w:numId w:val="15"/>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71CC7E77" w14:textId="6062CEB9"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uvedenej vo výzve objednávateľa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1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4D1C8541" w14:textId="6A3E981A"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bod 1.1.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5A30E95A" w14:textId="7E5DFAF4"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w:t>
      </w:r>
      <w:r w:rsidR="00B476C8">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1FB1AAA4" w14:textId="49A17782"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w:t>
      </w:r>
      <w:r w:rsidR="00382B18">
        <w:rPr>
          <w:rFonts w:asciiTheme="minorHAnsi" w:hAnsiTheme="minorHAnsi" w:cstheme="minorHAnsi"/>
          <w:color w:val="auto"/>
          <w:sz w:val="22"/>
          <w:szCs w:val="22"/>
        </w:rPr>
        <w:t xml:space="preserve">ods. </w:t>
      </w:r>
      <w:r w:rsidR="00496E86">
        <w:rPr>
          <w:rFonts w:asciiTheme="minorHAnsi" w:hAnsiTheme="minorHAnsi" w:cstheme="minorHAnsi"/>
          <w:color w:val="auto"/>
          <w:sz w:val="22"/>
          <w:szCs w:val="22"/>
        </w:rPr>
        <w:t>6,</w:t>
      </w:r>
      <w:r w:rsidR="00382B18">
        <w:rPr>
          <w:rFonts w:asciiTheme="minorHAnsi" w:hAnsiTheme="minorHAnsi" w:cstheme="minorHAnsi"/>
          <w:color w:val="auto"/>
          <w:sz w:val="22"/>
          <w:szCs w:val="22"/>
        </w:rPr>
        <w:t xml:space="preserve"> </w:t>
      </w:r>
      <w:r w:rsidR="00496E86">
        <w:rPr>
          <w:rFonts w:asciiTheme="minorHAnsi" w:hAnsiTheme="minorHAnsi" w:cstheme="minorHAnsi"/>
          <w:color w:val="auto"/>
          <w:sz w:val="22"/>
          <w:szCs w:val="22"/>
        </w:rPr>
        <w:t>7 a 9</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500,-Eur</w:t>
      </w:r>
      <w:r>
        <w:rPr>
          <w:rFonts w:asciiTheme="minorHAnsi" w:hAnsiTheme="minorHAnsi" w:cstheme="minorHAnsi"/>
          <w:color w:val="auto"/>
          <w:sz w:val="22"/>
          <w:szCs w:val="22"/>
        </w:rPr>
        <w:t xml:space="preserve"> za každé jednotlivé nesplnenie/porušenie povinnosti, a to aj opakovane; </w:t>
      </w:r>
    </w:p>
    <w:p w14:paraId="7DEC284C" w14:textId="52728A12"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496E86">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 </w:t>
      </w:r>
    </w:p>
    <w:p w14:paraId="1EFB7B5A" w14:textId="0F27B832"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496E86">
        <w:rPr>
          <w:rFonts w:asciiTheme="minorHAnsi" w:hAnsiTheme="minorHAnsi" w:cstheme="minorHAnsi"/>
          <w:color w:val="auto"/>
          <w:sz w:val="22"/>
          <w:szCs w:val="22"/>
        </w:rPr>
        <w:t>4</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každé jednotlivé nesplnenie/porušenie povinnosti, a to aj opakovane;</w:t>
      </w:r>
    </w:p>
    <w:p w14:paraId="30B7DD4D" w14:textId="01D21FF9"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496E86">
        <w:rPr>
          <w:rFonts w:asciiTheme="minorHAnsi" w:hAnsiTheme="minorHAnsi" w:cstheme="minorHAnsi"/>
          <w:color w:val="auto"/>
          <w:sz w:val="22"/>
          <w:szCs w:val="22"/>
        </w:rPr>
        <w:t>6</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každé jednotlivé nesplnenie/porušenie povinnosti, a to aj opakovane;</w:t>
      </w:r>
    </w:p>
    <w:p w14:paraId="18B18FE4" w14:textId="752143B5"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496E86">
        <w:rPr>
          <w:rFonts w:asciiTheme="minorHAnsi" w:hAnsiTheme="minorHAnsi" w:cstheme="minorHAnsi"/>
          <w:color w:val="auto"/>
          <w:sz w:val="22"/>
          <w:szCs w:val="22"/>
        </w:rPr>
        <w:t>0</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 </w:t>
      </w:r>
    </w:p>
    <w:p w14:paraId="6EE9EB27" w14:textId="182F7610"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w:t>
      </w:r>
      <w:r w:rsidR="00382B18">
        <w:rPr>
          <w:rFonts w:asciiTheme="minorHAnsi" w:hAnsiTheme="minorHAnsi" w:cstheme="minorHAnsi"/>
          <w:color w:val="auto"/>
          <w:sz w:val="22"/>
          <w:szCs w:val="22"/>
        </w:rPr>
        <w:t xml:space="preserve">ods. </w:t>
      </w:r>
      <w:r w:rsidR="00D63307">
        <w:rPr>
          <w:rFonts w:asciiTheme="minorHAnsi" w:hAnsiTheme="minorHAnsi" w:cstheme="minorHAnsi"/>
          <w:color w:val="auto"/>
          <w:sz w:val="22"/>
          <w:szCs w:val="22"/>
        </w:rPr>
        <w:t>2</w:t>
      </w:r>
      <w:r w:rsidR="003B11C9">
        <w:rPr>
          <w:rFonts w:asciiTheme="minorHAnsi" w:hAnsiTheme="minorHAnsi" w:cstheme="minorHAnsi"/>
          <w:color w:val="auto"/>
          <w:sz w:val="22"/>
          <w:szCs w:val="22"/>
        </w:rPr>
        <w:t>6</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a to aj opakovane;</w:t>
      </w:r>
    </w:p>
    <w:p w14:paraId="1EEF2265" w14:textId="45EF3255"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w:t>
      </w:r>
      <w:r w:rsidR="005F634F">
        <w:rPr>
          <w:rFonts w:asciiTheme="minorHAnsi" w:hAnsiTheme="minorHAnsi" w:cstheme="minorHAnsi"/>
          <w:sz w:val="22"/>
          <w:szCs w:val="22"/>
        </w:rPr>
        <w:t>X</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1.000,-Eur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57072D78" w14:textId="0D4E46AF"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 predložením alebo doplnením bankovej záruky objednávateľovi podľa čl. X</w:t>
      </w:r>
      <w:r w:rsidR="004E265D">
        <w:rPr>
          <w:rFonts w:asciiTheme="minorHAnsi" w:hAnsiTheme="minorHAnsi" w:cstheme="minorHAnsi"/>
          <w:color w:val="auto"/>
          <w:sz w:val="22"/>
          <w:szCs w:val="22"/>
        </w:rPr>
        <w:t>V</w:t>
      </w:r>
      <w:r>
        <w:rPr>
          <w:rFonts w:asciiTheme="minorHAnsi" w:hAnsiTheme="minorHAnsi" w:cstheme="minorHAnsi"/>
          <w:color w:val="auto"/>
          <w:sz w:val="22"/>
          <w:szCs w:val="22"/>
        </w:rPr>
        <w:t xml:space="preserve">. tejto Zmluvy, objednávateľovi vzniká voči zhotoviteľovi nárok na </w:t>
      </w:r>
      <w:r>
        <w:rPr>
          <w:rFonts w:asciiTheme="minorHAnsi" w:hAnsiTheme="minorHAnsi" w:cstheme="minorHAnsi"/>
          <w:color w:val="auto"/>
          <w:sz w:val="22"/>
          <w:szCs w:val="22"/>
        </w:rPr>
        <w:lastRenderedPageBreak/>
        <w:t xml:space="preserve">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 a to aj opakovane;</w:t>
      </w:r>
    </w:p>
    <w:p w14:paraId="496837F3" w14:textId="3FDC55D9"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zhotovenia a odovzdania diela zhotoviteľom podľa čl. IV.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382B18">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vzniká objednávateľovi nárok voči zhotoviteľovi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w:t>
      </w:r>
    </w:p>
    <w:p w14:paraId="3E373992" w14:textId="02D63064"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podľa čl. X</w:t>
      </w:r>
      <w:r w:rsidR="005F634F">
        <w:rPr>
          <w:rFonts w:asciiTheme="minorHAnsi" w:hAnsiTheme="minorHAnsi" w:cstheme="minorHAnsi"/>
          <w:color w:val="auto"/>
          <w:sz w:val="22"/>
          <w:szCs w:val="22"/>
        </w:rPr>
        <w:t>I</w:t>
      </w:r>
      <w:r>
        <w:rPr>
          <w:rFonts w:asciiTheme="minorHAnsi" w:hAnsiTheme="minorHAnsi" w:cstheme="minorHAnsi"/>
          <w:color w:val="auto"/>
          <w:sz w:val="22"/>
          <w:szCs w:val="22"/>
        </w:rPr>
        <w:t xml:space="preserve">.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5 tejto Zmluvy, objednávateľovi vzniká voči zhotoviteľovi nárok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w:t>
      </w:r>
    </w:p>
    <w:p w14:paraId="67A87D23"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303BB82F" w14:textId="6E0B1589"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nevypratania staveniska v lehote podľa čl. X</w:t>
      </w:r>
      <w:r w:rsidR="005F634F">
        <w:rPr>
          <w:rFonts w:asciiTheme="minorHAnsi" w:hAnsiTheme="minorHAnsi" w:cstheme="minorHAnsi"/>
          <w:color w:val="auto"/>
          <w:sz w:val="22"/>
          <w:szCs w:val="22"/>
        </w:rPr>
        <w:t>I</w:t>
      </w:r>
      <w:r>
        <w:rPr>
          <w:rFonts w:asciiTheme="minorHAnsi" w:hAnsiTheme="minorHAnsi" w:cstheme="minorHAnsi"/>
          <w:color w:val="auto"/>
          <w:sz w:val="22"/>
          <w:szCs w:val="22"/>
        </w:rPr>
        <w:t xml:space="preserve">.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9 tejto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w:t>
      </w:r>
    </w:p>
    <w:p w14:paraId="7E15A6E2"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 xml:space="preserve">1.000,-Eur </w:t>
      </w:r>
      <w:r>
        <w:rPr>
          <w:rFonts w:asciiTheme="minorHAnsi" w:hAnsiTheme="minorHAnsi" w:cstheme="minorHAnsi"/>
          <w:color w:val="auto"/>
          <w:sz w:val="22"/>
          <w:szCs w:val="22"/>
        </w:rPr>
        <w:t>za každé jednotlivé porušenie a za každý, čo i len začatý deň nesplnenia/porušenia povinnosti;</w:t>
      </w:r>
    </w:p>
    <w:p w14:paraId="1FB014B4" w14:textId="77777777" w:rsidR="0073020D" w:rsidRDefault="0073020D" w:rsidP="002947AB">
      <w:pPr>
        <w:pStyle w:val="Default"/>
        <w:numPr>
          <w:ilvl w:val="1"/>
          <w:numId w:val="15"/>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 xml:space="preserve">0,1% z ceny diela bez DPH </w:t>
      </w:r>
      <w:r>
        <w:rPr>
          <w:rFonts w:asciiTheme="minorHAnsi" w:hAnsiTheme="minorHAnsi" w:cstheme="minorHAnsi"/>
          <w:color w:val="auto"/>
          <w:sz w:val="22"/>
          <w:szCs w:val="22"/>
        </w:rPr>
        <w:t>za každé jednotlivé nesplnenie/porušenie povinnosti, a to aj opakovane.</w:t>
      </w:r>
    </w:p>
    <w:p w14:paraId="411706BF" w14:textId="77777777" w:rsidR="0073020D" w:rsidRDefault="0073020D" w:rsidP="00141CBD">
      <w:pPr>
        <w:pStyle w:val="Bezriadkovania"/>
        <w:numPr>
          <w:ilvl w:val="0"/>
          <w:numId w:val="15"/>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Zmluvné strany prehlasujú, že považujú dohodnuté výšky zmluvných pokút uvedených v čl. XI. tejto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2B6AA08F" w14:textId="77777777" w:rsidR="0073020D" w:rsidRDefault="0073020D" w:rsidP="00141CBD">
      <w:pPr>
        <w:pStyle w:val="Bezriadkovania"/>
        <w:numPr>
          <w:ilvl w:val="0"/>
          <w:numId w:val="15"/>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Default="0073020D" w:rsidP="002947AB">
      <w:pPr>
        <w:pStyle w:val="Default"/>
        <w:rPr>
          <w:rFonts w:asciiTheme="minorHAnsi" w:hAnsiTheme="minorHAnsi" w:cstheme="minorHAnsi"/>
          <w:color w:val="auto"/>
          <w:sz w:val="22"/>
          <w:szCs w:val="22"/>
        </w:rPr>
      </w:pPr>
    </w:p>
    <w:p w14:paraId="39D2DB25" w14:textId="432232C7" w:rsidR="0073020D" w:rsidRPr="00D81E0A" w:rsidRDefault="0073020D" w:rsidP="002947AB">
      <w:pPr>
        <w:pStyle w:val="Default"/>
        <w:jc w:val="center"/>
        <w:rPr>
          <w:rFonts w:asciiTheme="minorHAnsi" w:hAnsiTheme="minorHAnsi" w:cstheme="minorHAnsi"/>
          <w:color w:val="auto"/>
          <w:sz w:val="22"/>
          <w:szCs w:val="22"/>
        </w:rPr>
      </w:pPr>
      <w:r w:rsidRPr="00D81E0A">
        <w:rPr>
          <w:rFonts w:asciiTheme="minorHAnsi" w:hAnsiTheme="minorHAnsi" w:cstheme="minorHAnsi"/>
          <w:b/>
          <w:bCs/>
          <w:color w:val="auto"/>
          <w:sz w:val="22"/>
          <w:szCs w:val="22"/>
        </w:rPr>
        <w:t>Čl. X</w:t>
      </w:r>
      <w:r w:rsidR="009127D0" w:rsidRPr="00D81E0A">
        <w:rPr>
          <w:rFonts w:asciiTheme="minorHAnsi" w:hAnsiTheme="minorHAnsi" w:cstheme="minorHAnsi"/>
          <w:b/>
          <w:bCs/>
          <w:color w:val="auto"/>
          <w:sz w:val="22"/>
          <w:szCs w:val="22"/>
        </w:rPr>
        <w:t>IV.</w:t>
      </w:r>
    </w:p>
    <w:p w14:paraId="692DEDAF" w14:textId="77777777" w:rsidR="0073020D" w:rsidRDefault="0073020D" w:rsidP="002947AB">
      <w:pPr>
        <w:pStyle w:val="Default"/>
        <w:jc w:val="center"/>
        <w:rPr>
          <w:rFonts w:asciiTheme="minorHAnsi" w:hAnsiTheme="minorHAnsi" w:cstheme="minorHAnsi"/>
          <w:color w:val="auto"/>
          <w:sz w:val="22"/>
          <w:szCs w:val="22"/>
        </w:rPr>
      </w:pPr>
      <w:r w:rsidRPr="00D81E0A">
        <w:rPr>
          <w:rFonts w:asciiTheme="minorHAnsi" w:hAnsiTheme="minorHAnsi" w:cstheme="minorHAnsi"/>
          <w:b/>
          <w:bCs/>
          <w:color w:val="auto"/>
          <w:sz w:val="22"/>
          <w:szCs w:val="22"/>
        </w:rPr>
        <w:t>Osobitné ustanovenia</w:t>
      </w:r>
    </w:p>
    <w:p w14:paraId="7A05BBD4" w14:textId="77777777" w:rsidR="00DD718D" w:rsidRPr="00DD718D" w:rsidRDefault="0073020D" w:rsidP="00141CBD">
      <w:pPr>
        <w:pStyle w:val="Default"/>
        <w:numPr>
          <w:ilvl w:val="0"/>
          <w:numId w:val="35"/>
        </w:numPr>
        <w:tabs>
          <w:tab w:val="left" w:pos="426"/>
        </w:tabs>
        <w:ind w:left="0" w:firstLine="0"/>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Táto Zmluva zaniká :  </w:t>
      </w:r>
    </w:p>
    <w:p w14:paraId="29296527"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riadnym splnením všetkých práv a povinnosti zmluvných strán vyplývajúcich z tejto Zmluvy, </w:t>
      </w:r>
    </w:p>
    <w:p w14:paraId="18EBB15A"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písomnou dohodou zmluvných strán, a to ku dňu uvedenému v dohode, </w:t>
      </w:r>
    </w:p>
    <w:p w14:paraId="5FDDB599"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jednostranným odstúpením od Zmluvy zo strany objednávateľa titulom jej podstatného porušenia zo strany zhotoviteľa, ak: </w:t>
      </w:r>
    </w:p>
    <w:p w14:paraId="0D58C71A"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bez riadneho dôvodu odmietne prevziať stavenisko,</w:t>
      </w:r>
    </w:p>
    <w:p w14:paraId="0A97E60D"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včas nesplní akúkoľvek povinnosť, bez splnenia ktorej nie je možné začať zhotovovať dielo,</w:t>
      </w:r>
    </w:p>
    <w:p w14:paraId="36A59B92"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nezačne s realizáciou stavebných prác na diele v lehote uvedenej v čl. IV. bod 1.1. tejto Zmluvy,</w:t>
      </w:r>
    </w:p>
    <w:p w14:paraId="2FFAE1FA" w14:textId="2959547C"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lastRenderedPageBreak/>
        <w:t xml:space="preserve">zhotoviteľ z dôvodov spočívajúcich na jeho strane je v omeškaní s plnením ktoréhokoľvek postupového termínu realizácie diela uvedeného v harmonograme prác (príloha č. </w:t>
      </w:r>
      <w:r w:rsidR="00C450E0">
        <w:rPr>
          <w:rFonts w:asciiTheme="minorHAnsi" w:hAnsiTheme="minorHAnsi" w:cstheme="minorHAnsi"/>
          <w:sz w:val="22"/>
          <w:szCs w:val="22"/>
        </w:rPr>
        <w:t>3</w:t>
      </w:r>
      <w:r w:rsidRPr="00DD718D">
        <w:rPr>
          <w:rFonts w:asciiTheme="minorHAnsi" w:hAnsiTheme="minorHAnsi" w:cstheme="minorHAnsi"/>
          <w:sz w:val="22"/>
          <w:szCs w:val="22"/>
        </w:rPr>
        <w:t xml:space="preserve"> tejto Zmluvy) o viac ako 7 kalendárnych dní,</w:t>
      </w:r>
    </w:p>
    <w:p w14:paraId="22BF28D3" w14:textId="3B56DDE8"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w:t>
      </w:r>
      <w:r w:rsidR="00C450E0">
        <w:rPr>
          <w:rFonts w:asciiTheme="minorHAnsi" w:hAnsiTheme="minorHAnsi" w:cstheme="minorHAnsi"/>
          <w:sz w:val="22"/>
          <w:szCs w:val="22"/>
        </w:rPr>
        <w:t>3</w:t>
      </w:r>
      <w:r w:rsidRPr="00DD718D">
        <w:rPr>
          <w:rFonts w:asciiTheme="minorHAnsi" w:hAnsiTheme="minorHAnsi" w:cstheme="minorHAnsi"/>
          <w:sz w:val="22"/>
          <w:szCs w:val="22"/>
        </w:rPr>
        <w:t xml:space="preserve"> tejto Zmluvy), </w:t>
      </w:r>
    </w:p>
    <w:p w14:paraId="524D7678"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neplní </w:t>
      </w:r>
      <w:proofErr w:type="spellStart"/>
      <w:r w:rsidRPr="00DD718D">
        <w:rPr>
          <w:rFonts w:asciiTheme="minorHAnsi" w:hAnsiTheme="minorHAnsi" w:cstheme="minorHAnsi"/>
          <w:sz w:val="22"/>
          <w:szCs w:val="22"/>
        </w:rPr>
        <w:t>kvalitatívno</w:t>
      </w:r>
      <w:proofErr w:type="spellEnd"/>
      <w:r w:rsidRPr="00DD718D">
        <w:rPr>
          <w:rFonts w:asciiTheme="minorHAnsi" w:hAnsiTheme="minorHAnsi" w:cstheme="minorHAnsi"/>
          <w:sz w:val="22"/>
          <w:szCs w:val="22"/>
        </w:rPr>
        <w:t xml:space="preserve">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je v omeškaní s riadnym vykonaním a odovzdaním diela o viac ako 10 kalendárnych dní, </w:t>
      </w:r>
    </w:p>
    <w:p w14:paraId="7D984418"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sidRPr="00DD718D">
        <w:rPr>
          <w:rFonts w:asciiTheme="minorHAnsi" w:hAnsiTheme="minorHAnsi" w:cstheme="minorHAnsi"/>
          <w:sz w:val="22"/>
          <w:szCs w:val="22"/>
        </w:rPr>
        <w:t>vadné</w:t>
      </w:r>
      <w:proofErr w:type="spellEnd"/>
      <w:r w:rsidRPr="00DD718D">
        <w:rPr>
          <w:rFonts w:asciiTheme="minorHAnsi" w:hAnsiTheme="minorHAnsi" w:cstheme="minorHAnsi"/>
          <w:sz w:val="22"/>
          <w:szCs w:val="22"/>
        </w:rPr>
        <w:t xml:space="preserve"> plnenie zhotoviteľa) pokračuje vo </w:t>
      </w:r>
      <w:proofErr w:type="spellStart"/>
      <w:r w:rsidRPr="00DD718D">
        <w:rPr>
          <w:rFonts w:asciiTheme="minorHAnsi" w:hAnsiTheme="minorHAnsi" w:cstheme="minorHAnsi"/>
          <w:sz w:val="22"/>
          <w:szCs w:val="22"/>
        </w:rPr>
        <w:t>vadnom</w:t>
      </w:r>
      <w:proofErr w:type="spellEnd"/>
      <w:r w:rsidRPr="00DD718D">
        <w:rPr>
          <w:rFonts w:asciiTheme="minorHAnsi" w:hAnsiTheme="minorHAnsi" w:cstheme="minorHAnsi"/>
          <w:sz w:val="22"/>
          <w:szCs w:val="22"/>
        </w:rPr>
        <w:t xml:space="preserve"> plnení/zhotovovaní diela, </w:t>
      </w:r>
    </w:p>
    <w:p w14:paraId="2C6B7F6B"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DD718D">
        <w:rPr>
          <w:rFonts w:asciiTheme="minorHAnsi" w:hAnsiTheme="minorHAnsi" w:cstheme="minorHAnsi"/>
          <w:sz w:val="22"/>
          <w:szCs w:val="22"/>
        </w:rPr>
        <w:t>,</w:t>
      </w:r>
    </w:p>
    <w:p w14:paraId="4F5DDD66"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objednávateľom oznámená vada diela je neodstrániteľná,</w:t>
      </w:r>
    </w:p>
    <w:p w14:paraId="390105C4"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nesplní/poruší povinnosť/povinnosti stanovené v článku XIII. Zmluvy,</w:t>
      </w:r>
    </w:p>
    <w:p w14:paraId="6992FF7F" w14:textId="3A46253A"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opakovane nesplní/poruší povinnosť ustanovenú v článku VII. </w:t>
      </w:r>
      <w:r w:rsidR="00382B18">
        <w:rPr>
          <w:rFonts w:asciiTheme="minorHAnsi" w:hAnsiTheme="minorHAnsi" w:cstheme="minorHAnsi"/>
          <w:sz w:val="22"/>
          <w:szCs w:val="22"/>
        </w:rPr>
        <w:t>ods.</w:t>
      </w:r>
      <w:r w:rsidR="00382B18" w:rsidRPr="00DD718D">
        <w:rPr>
          <w:rFonts w:asciiTheme="minorHAnsi" w:hAnsiTheme="minorHAnsi" w:cstheme="minorHAnsi"/>
          <w:sz w:val="22"/>
          <w:szCs w:val="22"/>
        </w:rPr>
        <w:t xml:space="preserve"> </w:t>
      </w:r>
      <w:r w:rsidRPr="00DD718D">
        <w:rPr>
          <w:rFonts w:asciiTheme="minorHAnsi" w:hAnsiTheme="minorHAnsi" w:cstheme="minorHAnsi"/>
          <w:sz w:val="22"/>
          <w:szCs w:val="22"/>
        </w:rPr>
        <w:t>12 (opakovaným nesplnením/porušením sa rozumie nesplnenie/porušenie min. 2 a viackrát),</w:t>
      </w:r>
    </w:p>
    <w:p w14:paraId="07C01470" w14:textId="61581835"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akýmko</w:t>
      </w:r>
      <w:r w:rsidR="005F634F">
        <w:rPr>
          <w:rFonts w:asciiTheme="minorHAnsi" w:hAnsiTheme="minorHAnsi" w:cstheme="minorHAnsi"/>
          <w:sz w:val="22"/>
          <w:szCs w:val="22"/>
        </w:rPr>
        <w:t>ľ</w:t>
      </w:r>
      <w:r w:rsidRPr="00DD718D">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244AF1C2" w:rsidR="0073020D" w:rsidRPr="00DD718D"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DD718D">
        <w:rPr>
          <w:rFonts w:asciiTheme="minorHAnsi" w:hAnsiTheme="minorHAnsi" w:cstheme="minorHAnsi"/>
          <w:sz w:val="22"/>
          <w:szCs w:val="22"/>
        </w:rPr>
        <w:t>3</w:t>
      </w:r>
      <w:r w:rsidRPr="00DD718D">
        <w:rPr>
          <w:rFonts w:asciiTheme="minorHAnsi" w:hAnsiTheme="minorHAnsi" w:cstheme="minorHAnsi"/>
          <w:sz w:val="22"/>
          <w:szCs w:val="22"/>
        </w:rPr>
        <w:t>0 dní</w:t>
      </w:r>
      <w:r w:rsidR="00DD718D" w:rsidRPr="00DD718D">
        <w:rPr>
          <w:rFonts w:asciiTheme="minorHAnsi" w:hAnsiTheme="minorHAnsi" w:cstheme="minorHAnsi"/>
          <w:sz w:val="22"/>
          <w:szCs w:val="22"/>
        </w:rPr>
        <w:t xml:space="preserve">. </w:t>
      </w:r>
    </w:p>
    <w:p w14:paraId="6A29745E" w14:textId="77777777" w:rsidR="00DD718D" w:rsidRPr="00DD718D" w:rsidRDefault="00DD718D" w:rsidP="002947AB">
      <w:pPr>
        <w:pStyle w:val="Default"/>
        <w:ind w:left="709"/>
        <w:jc w:val="both"/>
        <w:rPr>
          <w:rFonts w:asciiTheme="minorHAnsi" w:hAnsiTheme="minorHAnsi" w:cstheme="minorHAnsi"/>
          <w:color w:val="auto"/>
          <w:sz w:val="22"/>
          <w:szCs w:val="22"/>
        </w:rPr>
      </w:pPr>
    </w:p>
    <w:p w14:paraId="40AED85D"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Odstúpenie od Zmluvy nadobúda účinnosť dňom jeho doručenia druhej zmluvnej strane a Zmluva sa zrušuje od tohto dňa (ex nunc) a nie od jej počiatku.</w:t>
      </w:r>
    </w:p>
    <w:p w14:paraId="0EAF4034"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743ECB40"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w:t>
      </w:r>
      <w:r>
        <w:rPr>
          <w:rFonts w:asciiTheme="minorHAnsi" w:hAnsiTheme="minorHAnsi" w:cstheme="minorHAnsi"/>
        </w:rPr>
        <w:lastRenderedPageBreak/>
        <w:t xml:space="preserve">budú už vykonané stavebné práce uhradené podľa stupňa rozpracovanosti ku dňu zastavenia prác na diele alebo ukončenia prác na diele a podľa skutočne preukázaných nákladov zo strany zhotoviteľa. </w:t>
      </w:r>
    </w:p>
    <w:p w14:paraId="288EA606" w14:textId="11880768" w:rsidR="007C0009" w:rsidRPr="00DB5016"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C70CE57" w14:textId="7900A389" w:rsidR="0073020D" w:rsidRPr="009127D0" w:rsidRDefault="0073020D" w:rsidP="002947AB">
      <w:pPr>
        <w:pStyle w:val="Default"/>
        <w:jc w:val="center"/>
        <w:rPr>
          <w:rFonts w:asciiTheme="minorHAnsi" w:hAnsiTheme="minorHAnsi" w:cstheme="minorHAnsi"/>
          <w:b/>
          <w:color w:val="auto"/>
          <w:sz w:val="22"/>
          <w:szCs w:val="22"/>
        </w:rPr>
      </w:pPr>
      <w:r w:rsidRPr="009127D0">
        <w:rPr>
          <w:rFonts w:asciiTheme="minorHAnsi" w:hAnsiTheme="minorHAnsi" w:cstheme="minorHAnsi"/>
          <w:b/>
          <w:color w:val="auto"/>
          <w:sz w:val="22"/>
          <w:szCs w:val="22"/>
        </w:rPr>
        <w:t xml:space="preserve">Čl. </w:t>
      </w:r>
      <w:r w:rsidR="009127D0" w:rsidRPr="009127D0">
        <w:rPr>
          <w:rFonts w:asciiTheme="minorHAnsi" w:hAnsiTheme="minorHAnsi" w:cstheme="minorHAnsi"/>
          <w:b/>
          <w:color w:val="auto"/>
          <w:sz w:val="22"/>
          <w:szCs w:val="22"/>
        </w:rPr>
        <w:t>XV.</w:t>
      </w:r>
    </w:p>
    <w:p w14:paraId="0EA8C8BC" w14:textId="77777777" w:rsidR="0073020D" w:rsidRDefault="0073020D" w:rsidP="002947AB">
      <w:pPr>
        <w:pStyle w:val="Default"/>
        <w:jc w:val="center"/>
        <w:rPr>
          <w:rFonts w:asciiTheme="minorHAnsi" w:hAnsiTheme="minorHAnsi" w:cstheme="minorHAnsi"/>
          <w:b/>
          <w:color w:val="auto"/>
          <w:sz w:val="22"/>
          <w:szCs w:val="22"/>
        </w:rPr>
      </w:pPr>
      <w:r w:rsidRPr="009127D0">
        <w:rPr>
          <w:rFonts w:asciiTheme="minorHAnsi" w:hAnsiTheme="minorHAnsi" w:cstheme="minorHAnsi"/>
          <w:b/>
          <w:color w:val="auto"/>
          <w:sz w:val="22"/>
          <w:szCs w:val="22"/>
        </w:rPr>
        <w:t>Bankové záruky</w:t>
      </w:r>
    </w:p>
    <w:p w14:paraId="3E59124D" w14:textId="77777777" w:rsidR="00A21B66" w:rsidRPr="00A21B66" w:rsidRDefault="00A21B66" w:rsidP="005028F6">
      <w:pPr>
        <w:widowControl w:val="0"/>
        <w:numPr>
          <w:ilvl w:val="0"/>
          <w:numId w:val="16"/>
        </w:numPr>
        <w:tabs>
          <w:tab w:val="left" w:pos="0"/>
          <w:tab w:val="left" w:pos="284"/>
        </w:tabs>
        <w:spacing w:after="240" w:line="240" w:lineRule="auto"/>
        <w:ind w:left="0" w:firstLine="0"/>
        <w:jc w:val="both"/>
        <w:rPr>
          <w:rFonts w:ascii="Calibri" w:eastAsia="Calibri" w:hAnsi="Calibri" w:cs="Calibri"/>
        </w:rPr>
      </w:pPr>
      <w:bookmarkStart w:id="33" w:name="_Hlk127793804"/>
      <w:r w:rsidRPr="00A21B66">
        <w:rPr>
          <w:rFonts w:ascii="Calibri" w:eastAsia="Calibri" w:hAnsi="Calibri" w:cs="Calibri"/>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Pr="00A21B66">
        <w:rPr>
          <w:rFonts w:ascii="Calibri" w:eastAsia="Calibri" w:hAnsi="Calibri" w:cs="Calibri"/>
          <w:b/>
          <w:bCs/>
          <w:lang w:eastAsia="cs-CZ"/>
        </w:rPr>
        <w:t>výkonová banková záruka“</w:t>
      </w:r>
      <w:r w:rsidRPr="00A21B66">
        <w:rPr>
          <w:rFonts w:ascii="Calibri" w:eastAsia="Calibri" w:hAnsi="Calibri" w:cs="Calibri"/>
          <w:lang w:eastAsia="cs-CZ"/>
        </w:rPr>
        <w:t xml:space="preserve">). </w:t>
      </w:r>
    </w:p>
    <w:p w14:paraId="7A1FF05B" w14:textId="77777777" w:rsidR="00A21B66" w:rsidRPr="00A21B66" w:rsidRDefault="00A21B66" w:rsidP="005028F6">
      <w:pPr>
        <w:widowControl w:val="0"/>
        <w:numPr>
          <w:ilvl w:val="0"/>
          <w:numId w:val="16"/>
        </w:numPr>
        <w:tabs>
          <w:tab w:val="left" w:pos="284"/>
        </w:tabs>
        <w:spacing w:after="240" w:line="240" w:lineRule="auto"/>
        <w:ind w:left="0" w:firstLine="0"/>
        <w:jc w:val="both"/>
        <w:rPr>
          <w:rFonts w:ascii="Calibri" w:eastAsia="Calibri" w:hAnsi="Calibri" w:cs="Calibri"/>
        </w:rPr>
      </w:pPr>
      <w:r w:rsidRPr="00A21B66">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3654D1D7" w14:textId="77777777" w:rsidR="00A21B66" w:rsidRPr="00A21B66" w:rsidRDefault="00A21B66" w:rsidP="005028F6">
      <w:pPr>
        <w:widowControl w:val="0"/>
        <w:numPr>
          <w:ilvl w:val="0"/>
          <w:numId w:val="16"/>
        </w:numPr>
        <w:tabs>
          <w:tab w:val="left" w:pos="284"/>
        </w:tabs>
        <w:spacing w:after="240" w:line="240" w:lineRule="auto"/>
        <w:ind w:left="0" w:firstLine="0"/>
        <w:jc w:val="both"/>
        <w:rPr>
          <w:rFonts w:ascii="Calibri" w:eastAsia="Calibri" w:hAnsi="Calibri" w:cs="Calibri"/>
        </w:rPr>
      </w:pPr>
      <w:r w:rsidRPr="00A21B66">
        <w:rPr>
          <w:rFonts w:ascii="Calibri" w:eastAsia="Calibri" w:hAnsi="Calibri" w:cs="Calibri"/>
          <w:lang w:eastAsia="cs-CZ"/>
        </w:rPr>
        <w:t xml:space="preserve">Výkonová banková záruka bude obsahovať záväzok, že v lehote 15 dní po doručení písomnej žiadosti objednávateľa na zaplatenie, zaplatí banka akúkoľvek sumu až do výšky 10 % z ceny diela bez DPH v období medzi prevzatím staveniska a podpisom protokolu o odovzdaní a prevzatí celého diela. </w:t>
      </w:r>
    </w:p>
    <w:p w14:paraId="6F02E577" w14:textId="77777777" w:rsidR="00A21B66" w:rsidRPr="00A21B66" w:rsidRDefault="00A21B66" w:rsidP="00A21B66">
      <w:pPr>
        <w:widowControl w:val="0"/>
        <w:numPr>
          <w:ilvl w:val="0"/>
          <w:numId w:val="16"/>
        </w:numPr>
        <w:tabs>
          <w:tab w:val="left" w:pos="284"/>
          <w:tab w:val="left" w:pos="418"/>
          <w:tab w:val="left" w:pos="993"/>
        </w:tabs>
        <w:spacing w:after="240" w:line="240" w:lineRule="auto"/>
        <w:ind w:left="284" w:hanging="284"/>
        <w:jc w:val="both"/>
        <w:rPr>
          <w:rFonts w:ascii="Calibri" w:eastAsia="Calibri" w:hAnsi="Calibri" w:cs="Calibri"/>
        </w:rPr>
      </w:pPr>
      <w:r w:rsidRPr="00A21B66">
        <w:rPr>
          <w:rFonts w:ascii="Calibri" w:eastAsia="Calibri" w:hAnsi="Calibri" w:cs="Calibri"/>
          <w:lang w:eastAsia="cs-CZ"/>
        </w:rPr>
        <w:t>Objednávateľ je oprávnený použiť výkonovú bankovú záruku alebo jej časť v prípade, ak zhotoviteľ:</w:t>
      </w:r>
    </w:p>
    <w:p w14:paraId="5D2A078E" w14:textId="77777777" w:rsidR="00A21B66" w:rsidRPr="00A21B66" w:rsidRDefault="00A21B66" w:rsidP="00A21B66">
      <w:pPr>
        <w:widowControl w:val="0"/>
        <w:numPr>
          <w:ilvl w:val="1"/>
          <w:numId w:val="17"/>
        </w:numPr>
        <w:tabs>
          <w:tab w:val="left" w:pos="418"/>
          <w:tab w:val="left" w:pos="709"/>
        </w:tabs>
        <w:spacing w:after="0" w:line="240" w:lineRule="auto"/>
        <w:ind w:hanging="76"/>
        <w:jc w:val="both"/>
        <w:rPr>
          <w:rFonts w:ascii="Calibri" w:eastAsia="Calibri" w:hAnsi="Calibri" w:cs="Calibri"/>
        </w:rPr>
      </w:pPr>
      <w:r w:rsidRPr="00A21B66">
        <w:rPr>
          <w:rFonts w:ascii="Calibri" w:eastAsia="Calibri" w:hAnsi="Calibri" w:cs="Calibri"/>
          <w:lang w:eastAsia="cs-CZ"/>
        </w:rPr>
        <w:t xml:space="preserve"> poruší/nesplní niektorú svoju zmluvnú povinnosť vyplývajúcu z tejto Zmluvy, </w:t>
      </w:r>
    </w:p>
    <w:p w14:paraId="3070C035" w14:textId="77777777" w:rsidR="00A21B66" w:rsidRPr="00A21B66" w:rsidRDefault="00A21B66" w:rsidP="00A21B66">
      <w:pPr>
        <w:widowControl w:val="0"/>
        <w:numPr>
          <w:ilvl w:val="1"/>
          <w:numId w:val="17"/>
        </w:numPr>
        <w:tabs>
          <w:tab w:val="left" w:pos="567"/>
          <w:tab w:val="left" w:pos="993"/>
        </w:tabs>
        <w:spacing w:after="240" w:line="240" w:lineRule="auto"/>
        <w:ind w:left="709" w:hanging="425"/>
        <w:jc w:val="both"/>
        <w:rPr>
          <w:rFonts w:ascii="Calibri" w:eastAsia="Calibri" w:hAnsi="Calibri" w:cs="Calibri"/>
        </w:rPr>
      </w:pPr>
      <w:r w:rsidRPr="00A21B66">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08A8120" w14:textId="77777777" w:rsidR="00A21B66" w:rsidRPr="00A21B66" w:rsidRDefault="00A21B66" w:rsidP="005028F6">
      <w:pPr>
        <w:widowControl w:val="0"/>
        <w:numPr>
          <w:ilvl w:val="0"/>
          <w:numId w:val="17"/>
        </w:numPr>
        <w:tabs>
          <w:tab w:val="left" w:pos="284"/>
        </w:tabs>
        <w:spacing w:after="0" w:line="240" w:lineRule="auto"/>
        <w:ind w:left="0" w:firstLine="0"/>
        <w:jc w:val="both"/>
        <w:rPr>
          <w:rFonts w:ascii="Calibri" w:eastAsia="Calibri" w:hAnsi="Calibri" w:cs="Calibri"/>
        </w:rPr>
      </w:pPr>
      <w:r w:rsidRPr="00A21B66">
        <w:rPr>
          <w:rFonts w:ascii="Calibri" w:eastAsia="Calibri" w:hAnsi="Calibri" w:cs="Calibri"/>
          <w:lang w:eastAsia="cs-CZ"/>
        </w:rPr>
        <w:t>V prípade využitia výkonovej bankovej záruky alebo jej časti objednávateľom, bude zhotoviteľ bez zbytočného odkladu povinný doplniť výkonovú bankovú záruku do plnej výšky, t. j. 10 % z ceny diela bez DPH, a to najneskôr do 15 dní od doručenia výzvy objednávateľa na jej doplnenie. V prípade riadneho splnenia Zmluvy sa výkonová banková záruka vráti zhotoviteľovi do 15 dní po odovzdaní a prevzatí ukončeného diela.</w:t>
      </w:r>
    </w:p>
    <w:p w14:paraId="0C889A98" w14:textId="604EC5C9" w:rsidR="00A21B66" w:rsidRPr="00A21B66" w:rsidRDefault="00A21B66" w:rsidP="005028F6">
      <w:pPr>
        <w:tabs>
          <w:tab w:val="left" w:pos="284"/>
          <w:tab w:val="left" w:pos="993"/>
        </w:tabs>
        <w:spacing w:after="240" w:line="240" w:lineRule="auto"/>
        <w:jc w:val="both"/>
        <w:rPr>
          <w:rFonts w:ascii="Calibri" w:eastAsia="Calibri" w:hAnsi="Calibri" w:cs="Calibri"/>
          <w:i/>
          <w:lang w:eastAsia="cs-CZ"/>
        </w:rPr>
      </w:pPr>
      <w:r w:rsidRPr="00A21B66">
        <w:rPr>
          <w:rFonts w:ascii="Calibri" w:eastAsia="Calibri" w:hAnsi="Calibri" w:cs="Calibri"/>
          <w:i/>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6F9F7755" w14:textId="77777777" w:rsidR="00A21B66" w:rsidRPr="00A21B66" w:rsidRDefault="00A21B66" w:rsidP="005028F6">
      <w:pPr>
        <w:widowControl w:val="0"/>
        <w:numPr>
          <w:ilvl w:val="0"/>
          <w:numId w:val="17"/>
        </w:numPr>
        <w:tabs>
          <w:tab w:val="left" w:pos="284"/>
          <w:tab w:val="left" w:pos="993"/>
        </w:tabs>
        <w:spacing w:after="240" w:line="240" w:lineRule="auto"/>
        <w:ind w:left="0" w:firstLine="0"/>
        <w:jc w:val="both"/>
        <w:rPr>
          <w:rFonts w:ascii="Calibri" w:eastAsia="Calibri" w:hAnsi="Calibri" w:cs="Calibri"/>
          <w:i/>
          <w:lang w:eastAsia="cs-CZ"/>
        </w:rPr>
      </w:pPr>
      <w:r w:rsidRPr="00A21B66">
        <w:rPr>
          <w:rFonts w:ascii="Calibri" w:eastAsia="Calibri" w:hAnsi="Calibri" w:cs="Calibri"/>
          <w:lang w:eastAsia="cs-CZ"/>
        </w:rPr>
        <w:t xml:space="preserve">Zhotoviteľ je povinný najneskôr ku dňu podpísania protokolu o odovzdaní a prevzatí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 ceny diela (bez DPH); plnenie banky z uvedenej bankovej záruky môže byť podmienené len doručením písomnej výzvy objednávateľa na plnenie vo výške peňažnej sumy určenej objednávateľom (požiadavky banky na </w:t>
      </w:r>
      <w:r w:rsidRPr="00A21B66">
        <w:rPr>
          <w:rFonts w:ascii="Calibri" w:eastAsia="Calibri" w:hAnsi="Calibri" w:cs="Calibri"/>
          <w:lang w:eastAsia="cs-CZ"/>
        </w:rPr>
        <w:lastRenderedPageBreak/>
        <w:t>formálne náležitosti výzvy ako napr. osvedčenie pravosti podpisov alebo predloženie výpisu z obchodného registra objednávateľa sa nepovažujú za podmienenie plnenia banky z bankovej záruky) (ďalej len “</w:t>
      </w:r>
      <w:r w:rsidRPr="00A21B66">
        <w:rPr>
          <w:rFonts w:ascii="Calibri" w:eastAsia="Calibri" w:hAnsi="Calibri" w:cs="Calibri"/>
          <w:b/>
          <w:bCs/>
          <w:lang w:eastAsia="cs-CZ"/>
        </w:rPr>
        <w:t>garančná banková záruka</w:t>
      </w:r>
      <w:r w:rsidRPr="00A21B66">
        <w:rPr>
          <w:rFonts w:ascii="Calibri" w:eastAsia="Calibri" w:hAnsi="Calibri" w:cs="Calibri"/>
          <w:lang w:eastAsia="cs-CZ"/>
        </w:rPr>
        <w:t>“). O uplatnení si nároku na plnenie z garančnej bankovej záruky voči banke objednávateľ zhotoviteľa bezodkladne informuje.</w:t>
      </w:r>
      <w:r w:rsidRPr="00A21B66">
        <w:rPr>
          <w:rFonts w:ascii="Calibri" w:eastAsia="Calibri" w:hAnsi="Calibri" w:cs="Calibri"/>
        </w:rPr>
        <w:t xml:space="preserve"> </w:t>
      </w:r>
    </w:p>
    <w:p w14:paraId="53B1E7F9" w14:textId="77777777" w:rsidR="00A21B66" w:rsidRPr="00A21B66" w:rsidRDefault="00A21B66" w:rsidP="005028F6">
      <w:pPr>
        <w:widowControl w:val="0"/>
        <w:numPr>
          <w:ilvl w:val="0"/>
          <w:numId w:val="17"/>
        </w:numPr>
        <w:tabs>
          <w:tab w:val="left" w:pos="284"/>
          <w:tab w:val="left" w:pos="993"/>
        </w:tabs>
        <w:spacing w:after="240" w:line="240" w:lineRule="auto"/>
        <w:ind w:left="0" w:firstLine="0"/>
        <w:jc w:val="both"/>
        <w:rPr>
          <w:rFonts w:ascii="Calibri" w:eastAsia="Calibri" w:hAnsi="Calibri" w:cs="Calibri"/>
          <w:i/>
          <w:lang w:eastAsia="cs-CZ"/>
        </w:rPr>
      </w:pPr>
      <w:r w:rsidRPr="00A21B66">
        <w:rPr>
          <w:rFonts w:ascii="Calibri" w:eastAsia="Calibri" w:hAnsi="Calibri" w:cs="Calibri"/>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6B1D0B1A" w14:textId="77777777" w:rsidR="00A21B66" w:rsidRPr="00A21B66" w:rsidRDefault="00A21B66" w:rsidP="00A21B66">
      <w:pPr>
        <w:spacing w:after="0" w:line="240" w:lineRule="auto"/>
        <w:ind w:left="709" w:hanging="283"/>
        <w:jc w:val="both"/>
        <w:rPr>
          <w:rFonts w:ascii="Calibri" w:eastAsia="Calibri" w:hAnsi="Calibri" w:cs="Calibri"/>
          <w:lang w:eastAsia="cs-CZ"/>
        </w:rPr>
      </w:pPr>
      <w:r w:rsidRPr="00A21B66">
        <w:rPr>
          <w:rFonts w:ascii="Calibri" w:eastAsia="Calibri" w:hAnsi="Calibri" w:cs="Calibri"/>
          <w:b/>
          <w:lang w:eastAsia="cs-CZ"/>
        </w:rPr>
        <w:t>a)</w:t>
      </w:r>
      <w:r w:rsidRPr="00A21B66">
        <w:rPr>
          <w:rFonts w:ascii="Calibri" w:eastAsia="Calibri" w:hAnsi="Calibri" w:cs="Calibri"/>
          <w:lang w:eastAsia="cs-CZ"/>
        </w:rPr>
        <w:tab/>
        <w:t>rozšírenie garančnej bankovej záruky na jej pôvodnú výšku alebo</w:t>
      </w:r>
    </w:p>
    <w:p w14:paraId="543FE7DE" w14:textId="77777777" w:rsidR="00A21B66" w:rsidRPr="00A21B66" w:rsidRDefault="00A21B66" w:rsidP="00A21B66">
      <w:pPr>
        <w:spacing w:after="240" w:line="240" w:lineRule="auto"/>
        <w:ind w:left="709" w:hanging="283"/>
        <w:jc w:val="both"/>
        <w:rPr>
          <w:rFonts w:ascii="Calibri" w:eastAsia="Calibri" w:hAnsi="Calibri" w:cs="Calibri"/>
          <w:lang w:eastAsia="cs-CZ"/>
        </w:rPr>
      </w:pPr>
      <w:r w:rsidRPr="00A21B66">
        <w:rPr>
          <w:rFonts w:ascii="Calibri" w:eastAsia="Calibri" w:hAnsi="Calibri" w:cs="Calibri"/>
          <w:b/>
          <w:lang w:eastAsia="cs-CZ"/>
        </w:rPr>
        <w:t>b)</w:t>
      </w:r>
      <w:r w:rsidRPr="00A21B66">
        <w:rPr>
          <w:rFonts w:ascii="Calibri" w:eastAsia="Calibri" w:hAnsi="Calibri" w:cs="Calibri"/>
          <w:b/>
          <w:lang w:eastAsia="cs-CZ"/>
        </w:rPr>
        <w:tab/>
      </w:r>
      <w:r w:rsidRPr="00A21B66">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32AF2091" w14:textId="77777777" w:rsidR="00A21B66" w:rsidRPr="00A21B66" w:rsidRDefault="00A21B66" w:rsidP="005028F6">
      <w:pPr>
        <w:widowControl w:val="0"/>
        <w:numPr>
          <w:ilvl w:val="0"/>
          <w:numId w:val="17"/>
        </w:numPr>
        <w:tabs>
          <w:tab w:val="left" w:pos="284"/>
        </w:tabs>
        <w:spacing w:after="240" w:line="240" w:lineRule="auto"/>
        <w:ind w:left="0" w:firstLine="0"/>
        <w:jc w:val="both"/>
        <w:rPr>
          <w:rFonts w:ascii="Calibri" w:eastAsia="Calibri" w:hAnsi="Calibri" w:cs="Calibri"/>
          <w:lang w:eastAsia="cs-CZ"/>
        </w:rPr>
      </w:pPr>
      <w:r w:rsidRPr="00A21B66">
        <w:rPr>
          <w:rFonts w:ascii="Calibri" w:eastAsia="Calibri" w:hAnsi="Calibri" w:cs="Calibri"/>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03812A41" w14:textId="77777777" w:rsidR="00A21B66" w:rsidRPr="00A21B66" w:rsidRDefault="00A21B66" w:rsidP="00A21B66">
      <w:pPr>
        <w:spacing w:after="0" w:line="240" w:lineRule="auto"/>
        <w:jc w:val="both"/>
        <w:rPr>
          <w:rFonts w:ascii="Calibri" w:eastAsia="Calibri" w:hAnsi="Calibri" w:cs="Calibri"/>
          <w:i/>
          <w:iCs/>
          <w:lang w:eastAsia="cs-CZ"/>
        </w:rPr>
      </w:pPr>
      <w:r w:rsidRPr="00A21B66">
        <w:rPr>
          <w:rFonts w:ascii="Calibri" w:eastAsia="Calibri" w:hAnsi="Calibri" w:cs="Calibri"/>
          <w:i/>
          <w:iCs/>
          <w:lang w:eastAsia="cs-CZ"/>
        </w:rPr>
        <w:t xml:space="preserve">Alternatíva.: </w:t>
      </w:r>
    </w:p>
    <w:p w14:paraId="0D3EAF59" w14:textId="77777777" w:rsidR="00A21B66" w:rsidRPr="00A21B66" w:rsidRDefault="00A21B66" w:rsidP="00A21B66">
      <w:pPr>
        <w:spacing w:after="0" w:line="240" w:lineRule="auto"/>
        <w:jc w:val="both"/>
        <w:rPr>
          <w:rFonts w:ascii="Calibri" w:eastAsia="Calibri" w:hAnsi="Calibri" w:cs="Calibri"/>
          <w:i/>
          <w:iCs/>
          <w:lang w:eastAsia="cs-CZ"/>
        </w:rPr>
      </w:pPr>
    </w:p>
    <w:p w14:paraId="38D9917F"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Zhotoviteľ predložil najneskôr ku dňu podpisu zmluvy doklad o zložení finančných prostriedkov na účet objednávateľa, slúžiacich ako </w:t>
      </w:r>
      <w:r w:rsidRPr="00A21B66">
        <w:rPr>
          <w:rFonts w:ascii="Calibri" w:eastAsia="Calibri" w:hAnsi="Calibri" w:cs="Calibri"/>
          <w:i/>
          <w:iCs/>
        </w:rPr>
        <w:t>zábezpeka na riadne vykonanie diela</w:t>
      </w:r>
      <w:r w:rsidRPr="00A21B66">
        <w:rPr>
          <w:rFonts w:ascii="Calibri" w:eastAsia="Calibri" w:hAnsi="Calibri" w:cs="Calibri"/>
          <w:i/>
          <w:iCs/>
          <w:lang w:eastAsia="cs-CZ"/>
        </w:rPr>
        <w:t xml:space="preserve"> (ďalej len „</w:t>
      </w:r>
      <w:r w:rsidRPr="00A21B66">
        <w:rPr>
          <w:rFonts w:ascii="Calibri" w:eastAsia="Calibri" w:hAnsi="Calibri" w:cs="Calibri"/>
          <w:b/>
          <w:bCs/>
          <w:i/>
          <w:iCs/>
          <w:lang w:eastAsia="cs-CZ"/>
        </w:rPr>
        <w:t>realizačná zábezpeka</w:t>
      </w:r>
      <w:r w:rsidRPr="00A21B66">
        <w:rPr>
          <w:rFonts w:ascii="Calibri" w:eastAsia="Calibri" w:hAnsi="Calibri" w:cs="Calibri"/>
          <w:i/>
          <w:iCs/>
          <w:lang w:eastAsia="cs-CZ"/>
        </w:rPr>
        <w:t xml:space="preserve">“). </w:t>
      </w:r>
    </w:p>
    <w:p w14:paraId="0DAF7667" w14:textId="77777777" w:rsidR="00A21B66" w:rsidRPr="00A21B66" w:rsidRDefault="00A21B66" w:rsidP="005028F6">
      <w:pPr>
        <w:tabs>
          <w:tab w:val="left" w:pos="284"/>
        </w:tabs>
        <w:spacing w:after="0" w:line="240" w:lineRule="auto"/>
        <w:jc w:val="both"/>
        <w:rPr>
          <w:rFonts w:ascii="Calibri" w:eastAsia="Calibri" w:hAnsi="Calibri" w:cs="Calibri"/>
          <w:i/>
          <w:iCs/>
          <w:lang w:eastAsia="cs-CZ"/>
        </w:rPr>
      </w:pPr>
    </w:p>
    <w:p w14:paraId="1F5E08EA"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 ceny diela bez DPH, a to pre prípad, že zhotoviteľ nebude plniť svoje povinnosti podľa tejto Zmluvy a objednávateľovi voči nemu vznikne nárok a/alebo pohľadávka. </w:t>
      </w:r>
    </w:p>
    <w:p w14:paraId="7588B506" w14:textId="77777777" w:rsidR="00A21B66" w:rsidRPr="00A21B66" w:rsidRDefault="00A21B66" w:rsidP="005028F6">
      <w:pPr>
        <w:tabs>
          <w:tab w:val="left" w:pos="284"/>
        </w:tabs>
        <w:spacing w:after="0" w:line="240" w:lineRule="auto"/>
        <w:jc w:val="both"/>
        <w:rPr>
          <w:rFonts w:ascii="Calibri" w:eastAsia="Calibri" w:hAnsi="Calibri" w:cs="Calibri"/>
          <w:i/>
          <w:iCs/>
          <w:lang w:eastAsia="cs-CZ"/>
        </w:rPr>
      </w:pPr>
    </w:p>
    <w:p w14:paraId="189593FA"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rPr>
        <w:t xml:space="preserve">Objednávateľ si v lehote </w:t>
      </w:r>
      <w:r w:rsidRPr="00A21B66">
        <w:rPr>
          <w:rFonts w:ascii="Calibri" w:eastAsia="Calibri" w:hAnsi="Calibri" w:cs="Calibri"/>
          <w:i/>
          <w:iCs/>
          <w:lang w:eastAsia="cs-CZ"/>
        </w:rPr>
        <w:t xml:space="preserve">pätnásť (15) </w:t>
      </w:r>
      <w:r w:rsidRPr="00A21B66">
        <w:rPr>
          <w:rFonts w:ascii="Calibri" w:eastAsia="Calibri" w:hAnsi="Calibri" w:cs="Calibri"/>
          <w:i/>
          <w:iCs/>
        </w:rPr>
        <w:t xml:space="preserve"> dní po doručení písomného oznámenia zhotoviteľovi uplatní akúkoľvek sumu z realizačnej zábezpeky až do výšky 10 % z ceny príslušnej etapy Diela bez DPH, a to v období odo dňa podpisu preberacieho protokolu/zápisu o odovzdaní staveniska do dňa vrátenia realizačnej zábezpeky na účet zhotoviteľa podľa Zmluvy. </w:t>
      </w:r>
    </w:p>
    <w:p w14:paraId="3D5AADC5"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5AC93123"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Objednávateľ je povinný realizačnú zábezpeku v lehote najneskôr do pätnásť (15) dní po podpise protokolu o odovzdaní a prevzatí diela vrátiť zhotoviteľovi prevodom na účet zhotoviteľa uvedený v záhlaví tejto zmluvy.</w:t>
      </w:r>
    </w:p>
    <w:p w14:paraId="736EEBFF"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01607F24"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Zhotoviteľ predloží najneskôr ku dňu podpísania protokolu o odovzdaní a prevzatí diela doklad o zložení finančných prostriedkov na účet objednávateľa, slúžiacich ako </w:t>
      </w:r>
      <w:r w:rsidRPr="00A21B66">
        <w:rPr>
          <w:rFonts w:ascii="Calibri" w:eastAsia="Calibri" w:hAnsi="Calibri" w:cs="Calibri"/>
          <w:i/>
          <w:iCs/>
        </w:rPr>
        <w:t>zábezpeka na vady diela vzniknuté po odovzdaní diela (ďalej len „</w:t>
      </w:r>
      <w:r w:rsidRPr="00A21B66">
        <w:rPr>
          <w:rFonts w:ascii="Calibri" w:eastAsia="Calibri" w:hAnsi="Calibri" w:cs="Calibri"/>
          <w:b/>
          <w:bCs/>
          <w:i/>
          <w:iCs/>
        </w:rPr>
        <w:t>garančná zábezpeka</w:t>
      </w:r>
      <w:r w:rsidRPr="00A21B66">
        <w:rPr>
          <w:rFonts w:ascii="Calibri" w:eastAsia="Calibri" w:hAnsi="Calibri" w:cs="Calibri"/>
          <w:i/>
          <w:iCs/>
        </w:rPr>
        <w:t>“)</w:t>
      </w:r>
      <w:r w:rsidRPr="00A21B66">
        <w:rPr>
          <w:rFonts w:ascii="Calibri" w:eastAsia="Calibri" w:hAnsi="Calibri" w:cs="Calibri"/>
          <w:i/>
          <w:iCs/>
          <w:lang w:eastAsia="cs-CZ"/>
        </w:rPr>
        <w:t>.</w:t>
      </w:r>
    </w:p>
    <w:p w14:paraId="6DFA31F6" w14:textId="77777777" w:rsidR="00A21B66" w:rsidRPr="00A21B66" w:rsidRDefault="00A21B66" w:rsidP="005028F6">
      <w:pPr>
        <w:tabs>
          <w:tab w:val="left" w:pos="284"/>
        </w:tabs>
        <w:spacing w:after="0" w:line="240" w:lineRule="auto"/>
        <w:jc w:val="both"/>
        <w:rPr>
          <w:rFonts w:ascii="Calibri" w:eastAsia="Calibri" w:hAnsi="Calibri" w:cs="Calibri"/>
          <w:i/>
          <w:iCs/>
          <w:lang w:eastAsia="cs-CZ"/>
        </w:rPr>
      </w:pPr>
    </w:p>
    <w:p w14:paraId="325B98D0"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vzniknuté po odovzdaní diela , a to vo výške 5 % z ceny diela bez DPH, a to pre prípad, že zhotoviteľ nebude plniť svoje povinnosti podľa tejto Zmluvy a objednávateľovi voči nemu vznikne nárok a/alebo pohľadávka. </w:t>
      </w:r>
    </w:p>
    <w:p w14:paraId="7F023EE6"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1433E782"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lastRenderedPageBreak/>
        <w:t xml:space="preserve">Objednávateľ si v lehote pätnásť (15) dní po doručení písomného oznámenia zhotoviteľovi uplatní akúkoľvek sumu z garančnej zábezpeky až do výšky 5 % z ceny Diela bez DPH, a to v období odo dňa prebratia Diela v súlade s touto Zmluvou až do dňa nasledujúceho po dni uplynutia záručnej doby podľa Zmluvy. </w:t>
      </w:r>
    </w:p>
    <w:p w14:paraId="264513B6"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4311EA69"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Objednávateľ je povinný garančnú zábezpeku vo výške k času uplynutia záručnej doby na Dielo v lehote najneskôr do pätnásť (15) dní od uplynutia záručnej doby na Dielo vrátiť zhotoviteľovi prevodom na účet zhotoviteľa uvedený v záhlaví tejto zmluvy.</w:t>
      </w:r>
    </w:p>
    <w:p w14:paraId="215A87F3"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291E4BE5"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Objednávateľ je oprávnený použiť zmluvnú (realizačnú a garančnú) zábezpeku alebo jej časť v prípade, ak zhotoviteľ: </w:t>
      </w:r>
    </w:p>
    <w:p w14:paraId="0A526923" w14:textId="77777777" w:rsidR="00A21B66" w:rsidRPr="00A21B66" w:rsidRDefault="00A21B66" w:rsidP="00A21B66">
      <w:pPr>
        <w:spacing w:after="0" w:line="240" w:lineRule="auto"/>
        <w:jc w:val="both"/>
        <w:rPr>
          <w:rFonts w:ascii="Calibri" w:eastAsia="Calibri" w:hAnsi="Calibri" w:cs="Calibri"/>
          <w:i/>
          <w:iCs/>
          <w:lang w:eastAsia="cs-CZ"/>
        </w:rPr>
      </w:pPr>
    </w:p>
    <w:p w14:paraId="16980822" w14:textId="77777777" w:rsidR="00A21B66" w:rsidRPr="00A21B66" w:rsidRDefault="00A21B66" w:rsidP="00A21B66">
      <w:pPr>
        <w:numPr>
          <w:ilvl w:val="1"/>
          <w:numId w:val="42"/>
        </w:numPr>
        <w:spacing w:after="0" w:line="240" w:lineRule="auto"/>
        <w:jc w:val="both"/>
        <w:rPr>
          <w:rFonts w:ascii="Calibri" w:eastAsia="Calibri" w:hAnsi="Calibri" w:cs="Calibri"/>
          <w:i/>
          <w:iCs/>
          <w:lang w:eastAsia="cs-CZ"/>
        </w:rPr>
      </w:pPr>
      <w:r w:rsidRPr="00A21B66">
        <w:rPr>
          <w:rFonts w:ascii="Calibri" w:eastAsia="Calibri" w:hAnsi="Calibri" w:cs="Calibri"/>
          <w:i/>
          <w:iCs/>
          <w:lang w:eastAsia="cs-CZ"/>
        </w:rPr>
        <w:t>poruší/nesplní niektorú svoju zmluvnú povinnosť vyplývajúcu z tejto Zmluvy,</w:t>
      </w:r>
    </w:p>
    <w:p w14:paraId="617CBE77" w14:textId="77777777" w:rsidR="00A21B66" w:rsidRPr="00A21B66" w:rsidRDefault="00A21B66" w:rsidP="00A21B66">
      <w:pPr>
        <w:numPr>
          <w:ilvl w:val="1"/>
          <w:numId w:val="42"/>
        </w:numPr>
        <w:spacing w:after="0" w:line="240" w:lineRule="auto"/>
        <w:jc w:val="both"/>
        <w:rPr>
          <w:rFonts w:ascii="Calibri" w:eastAsia="Calibri" w:hAnsi="Calibri" w:cs="Calibri"/>
          <w:i/>
          <w:iCs/>
          <w:lang w:eastAsia="cs-CZ"/>
        </w:rPr>
      </w:pPr>
      <w:r w:rsidRPr="00A21B66">
        <w:rPr>
          <w:rFonts w:ascii="Calibri" w:eastAsia="Calibri" w:hAnsi="Calibri" w:cs="Calibri"/>
          <w:i/>
          <w:iCs/>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09A3CB54" w14:textId="77777777" w:rsidR="00A21B66" w:rsidRPr="00A21B66" w:rsidRDefault="00A21B66" w:rsidP="00A21B66">
      <w:pPr>
        <w:spacing w:after="0" w:line="240" w:lineRule="auto"/>
        <w:jc w:val="both"/>
        <w:rPr>
          <w:rFonts w:ascii="Calibri" w:eastAsia="Calibri" w:hAnsi="Calibri" w:cs="Calibri"/>
          <w:i/>
          <w:iCs/>
          <w:lang w:eastAsia="cs-CZ"/>
        </w:rPr>
      </w:pPr>
    </w:p>
    <w:p w14:paraId="6BBBFECC" w14:textId="30F07597" w:rsidR="00A21B66" w:rsidRPr="00A21B66" w:rsidRDefault="005028F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 </w:t>
      </w:r>
      <w:r w:rsidR="00A21B66" w:rsidRPr="00A21B66">
        <w:rPr>
          <w:rFonts w:ascii="Calibri" w:eastAsia="Calibri" w:hAnsi="Calibri" w:cs="Calibri"/>
          <w:i/>
          <w:iCs/>
          <w:lang w:eastAsia="cs-CZ"/>
        </w:rPr>
        <w:t xml:space="preserve">V prípade využitia zmluvnej zábezpeky alebo jej časti objednávateľom, bude zhotoviteľ bez zbytočného odkladu povinný doplniť zmluvnú zábezpeku do plnej výšky, </w:t>
      </w:r>
      <w:proofErr w:type="spellStart"/>
      <w:r w:rsidR="00A21B66" w:rsidRPr="00A21B66">
        <w:rPr>
          <w:rFonts w:ascii="Calibri" w:eastAsia="Calibri" w:hAnsi="Calibri" w:cs="Calibri"/>
          <w:i/>
          <w:iCs/>
          <w:lang w:eastAsia="cs-CZ"/>
        </w:rPr>
        <w:t>t.j</w:t>
      </w:r>
      <w:proofErr w:type="spellEnd"/>
      <w:r w:rsidR="00A21B66" w:rsidRPr="00A21B66">
        <w:rPr>
          <w:rFonts w:ascii="Calibri" w:eastAsia="Calibri" w:hAnsi="Calibri" w:cs="Calibri"/>
          <w:i/>
          <w:iCs/>
          <w:lang w:eastAsia="cs-CZ"/>
        </w:rPr>
        <w:t>. 10% z ceny Diela bez DPH (pri realizačnej zábezpeke) a 5 % z ceny Diela bez DPH (pri garančnej zábezpeke), a to najneskôr do pätnásť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p>
    <w:p w14:paraId="262ADB89" w14:textId="77777777" w:rsidR="00A21B66" w:rsidRPr="00A21B66" w:rsidRDefault="00A21B66" w:rsidP="00A21B66">
      <w:pPr>
        <w:spacing w:after="0" w:line="240" w:lineRule="auto"/>
        <w:ind w:left="360"/>
        <w:jc w:val="both"/>
        <w:rPr>
          <w:rFonts w:ascii="Calibri" w:eastAsia="Calibri" w:hAnsi="Calibri" w:cs="Calibri"/>
          <w:i/>
          <w:iCs/>
          <w:lang w:eastAsia="cs-CZ"/>
        </w:rPr>
      </w:pPr>
    </w:p>
    <w:p w14:paraId="5534E152" w14:textId="77777777" w:rsidR="00A21B66" w:rsidRPr="00A21B66" w:rsidRDefault="00A21B66" w:rsidP="00A21B66">
      <w:pPr>
        <w:spacing w:after="0" w:line="240" w:lineRule="auto"/>
        <w:jc w:val="both"/>
        <w:rPr>
          <w:rFonts w:ascii="Calibri" w:eastAsia="Calibri" w:hAnsi="Calibri" w:cs="Calibri"/>
          <w:i/>
          <w:iCs/>
          <w:lang w:eastAsia="cs-CZ"/>
        </w:rPr>
      </w:pPr>
      <w:r w:rsidRPr="00A21B66">
        <w:rPr>
          <w:rFonts w:ascii="Calibri" w:eastAsia="Calibri" w:hAnsi="Calibri" w:cs="Calibri"/>
          <w:i/>
          <w:iCs/>
          <w:lang w:eastAsia="cs-CZ"/>
        </w:rPr>
        <w:t>*Pozn.: použije sa podľa toho, či zhotoviteľ predloží bankovú záruku/poistenie záruky alebo zloží finančné prostriedky na účet verejného obstarávateľa (objednávateľa).</w:t>
      </w:r>
    </w:p>
    <w:bookmarkEnd w:id="33"/>
    <w:p w14:paraId="7360DC82" w14:textId="7F3FAAC6" w:rsidR="00A21B66" w:rsidRDefault="00A21B66" w:rsidP="00A21B66">
      <w:pPr>
        <w:pStyle w:val="Bezriadkovania"/>
        <w:tabs>
          <w:tab w:val="left" w:pos="426"/>
        </w:tabs>
        <w:spacing w:after="240"/>
        <w:jc w:val="both"/>
        <w:rPr>
          <w:rFonts w:asciiTheme="minorHAnsi" w:hAnsiTheme="minorHAnsi" w:cstheme="minorHAnsi"/>
          <w:color w:val="auto"/>
          <w:sz w:val="22"/>
          <w:szCs w:val="22"/>
          <w:lang w:eastAsia="cs-CZ"/>
        </w:rPr>
      </w:pPr>
    </w:p>
    <w:p w14:paraId="0F9E7468" w14:textId="77777777" w:rsidR="00E64420" w:rsidRPr="00BF4907" w:rsidRDefault="00E64420" w:rsidP="00E64420">
      <w:pPr>
        <w:tabs>
          <w:tab w:val="left" w:pos="567"/>
          <w:tab w:val="left" w:pos="993"/>
          <w:tab w:val="left" w:pos="7088"/>
        </w:tabs>
        <w:spacing w:after="0"/>
        <w:jc w:val="center"/>
        <w:rPr>
          <w:rFonts w:cstheme="minorHAnsi"/>
          <w:lang w:eastAsia="cs-CZ"/>
        </w:rPr>
      </w:pPr>
      <w:r>
        <w:rPr>
          <w:rFonts w:cstheme="minorHAnsi"/>
          <w:b/>
          <w:lang w:eastAsia="cs-CZ"/>
        </w:rPr>
        <w:t>Čl. XVI</w:t>
      </w:r>
    </w:p>
    <w:p w14:paraId="4CE4835C" w14:textId="77777777" w:rsidR="00E64420" w:rsidRDefault="00E64420" w:rsidP="00E64420">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7590487F" w14:textId="77777777" w:rsidR="00E64420" w:rsidRDefault="00E64420" w:rsidP="005028F6">
      <w:pPr>
        <w:pStyle w:val="Odsekzoznamu"/>
        <w:widowControl w:val="0"/>
        <w:numPr>
          <w:ilvl w:val="0"/>
          <w:numId w:val="29"/>
        </w:numPr>
        <w:tabs>
          <w:tab w:val="left" w:pos="0"/>
          <w:tab w:val="left" w:pos="426"/>
          <w:tab w:val="left" w:pos="7088"/>
        </w:tabs>
        <w:spacing w:after="100" w:afterAutospacing="1"/>
        <w:ind w:left="0" w:firstLine="0"/>
        <w:jc w:val="both"/>
        <w:rPr>
          <w:rFonts w:asciiTheme="minorHAnsi" w:hAnsiTheme="minorHAnsi" w:cs="Calibri"/>
          <w:lang w:eastAsia="cs-CZ"/>
        </w:rPr>
      </w:pPr>
      <w:r w:rsidRPr="00BF4907">
        <w:rPr>
          <w:rFonts w:asciiTheme="minorHAnsi" w:hAnsiTheme="minorHAnsi" w:cs="Calibri"/>
          <w:lang w:eastAsia="cs-CZ"/>
        </w:rPr>
        <w:t xml:space="preserve">Zmluvné strany sa zaväzujú, že pristúpia na zmenu záväzku v prípadoch, kedy sa po uzavretí </w:t>
      </w:r>
      <w:r>
        <w:rPr>
          <w:rFonts w:asciiTheme="minorHAnsi" w:hAnsiTheme="minorHAnsi" w:cs="Calibri"/>
          <w:lang w:eastAsia="cs-CZ"/>
        </w:rPr>
        <w:t>Z</w:t>
      </w:r>
      <w:r w:rsidRPr="00BF4907">
        <w:rPr>
          <w:rFonts w:asciiTheme="minorHAnsi" w:hAnsiTheme="minorHAnsi" w:cs="Calibri"/>
          <w:lang w:eastAsia="cs-CZ"/>
        </w:rPr>
        <w:t xml:space="preserve">mluvy zmenia východiskové podklady, rozhodujúce pre uzatvorenie </w:t>
      </w:r>
      <w:r>
        <w:rPr>
          <w:rFonts w:asciiTheme="minorHAnsi" w:hAnsiTheme="minorHAnsi" w:cs="Calibri"/>
          <w:lang w:eastAsia="cs-CZ"/>
        </w:rPr>
        <w:t>Z</w:t>
      </w:r>
      <w:r w:rsidRPr="00BF4907">
        <w:rPr>
          <w:rFonts w:asciiTheme="minorHAnsi" w:hAnsiTheme="minorHAnsi" w:cs="Calibri"/>
          <w:lang w:eastAsia="cs-CZ"/>
        </w:rPr>
        <w:t xml:space="preserve">mluvy. K tejto zmene dôjde len na základe predchádzajúceho písomného dodatku k </w:t>
      </w:r>
      <w:r>
        <w:rPr>
          <w:rFonts w:asciiTheme="minorHAnsi" w:hAnsiTheme="minorHAnsi" w:cs="Calibri"/>
          <w:lang w:eastAsia="cs-CZ"/>
        </w:rPr>
        <w:t>Z</w:t>
      </w:r>
      <w:r w:rsidRPr="00BF4907">
        <w:rPr>
          <w:rFonts w:asciiTheme="minorHAnsi" w:hAnsiTheme="minorHAnsi" w:cs="Calibri"/>
          <w:lang w:eastAsia="cs-CZ"/>
        </w:rPr>
        <w:t xml:space="preserve">mluve, pokiaľ jeho uzatvorenie nebude v rozpore so </w:t>
      </w:r>
      <w:r>
        <w:rPr>
          <w:rFonts w:asciiTheme="minorHAnsi" w:hAnsiTheme="minorHAnsi" w:cs="Calibri"/>
          <w:lang w:eastAsia="cs-CZ"/>
        </w:rPr>
        <w:t>ZVO</w:t>
      </w:r>
      <w:r w:rsidRPr="00BF4907">
        <w:rPr>
          <w:rFonts w:asciiTheme="minorHAnsi" w:hAnsiTheme="minorHAnsi" w:cs="Calibri"/>
          <w:lang w:eastAsia="cs-CZ"/>
        </w:rPr>
        <w:t>.</w:t>
      </w:r>
    </w:p>
    <w:p w14:paraId="3B3A1571"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Akákoľvek písomná komunikácia medzi objednávateľom a zhotoviteľom sa bude uskutočňovať v slovenskom jazyku.</w:t>
      </w:r>
    </w:p>
    <w:p w14:paraId="3E5559B5"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Akákoľvek písomná komunikácia medzi objednávateľom a zhotoviteľom sa musí uskutočňovať prostredníctvom pošty, faxu, e-mailu alebo kuriéra. </w:t>
      </w:r>
    </w:p>
    <w:p w14:paraId="6B5F3D6F" w14:textId="4D5AB1C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Zhotoviteľ je povinný zaslať každú písomnosť </w:t>
      </w:r>
      <w:r>
        <w:rPr>
          <w:rFonts w:asciiTheme="minorHAnsi" w:hAnsiTheme="minorHAnsi"/>
        </w:rPr>
        <w:t xml:space="preserve">vzniknutú na základe tejto Zmluvy </w:t>
      </w:r>
      <w:r w:rsidRPr="001B4FBE">
        <w:rPr>
          <w:rFonts w:asciiTheme="minorHAnsi" w:hAnsiTheme="minorHAnsi"/>
        </w:rPr>
        <w:t>objednávateľovi aj elektronicky na nasledovné emailové adresy:</w:t>
      </w:r>
      <w:r>
        <w:rPr>
          <w:rFonts w:asciiTheme="minorHAnsi" w:hAnsiTheme="minorHAnsi"/>
        </w:rPr>
        <w:t xml:space="preserve"> </w:t>
      </w:r>
      <w:r w:rsidRPr="00E64420">
        <w:rPr>
          <w:rFonts w:asciiTheme="minorHAnsi" w:hAnsiTheme="minorHAnsi"/>
        </w:rPr>
        <w:t>podatelna@bbsk.sk, martin.danis@bbsk.sk,</w:t>
      </w:r>
      <w:r>
        <w:rPr>
          <w:rFonts w:asciiTheme="minorHAnsi" w:hAnsiTheme="minorHAnsi"/>
          <w:highlight w:val="yellow"/>
        </w:rPr>
        <w:t xml:space="preserve"> </w:t>
      </w:r>
      <w:r w:rsidR="00CD2FAA" w:rsidRPr="0086292D">
        <w:rPr>
          <w:rFonts w:asciiTheme="minorHAnsi" w:hAnsiTheme="minorHAnsi"/>
        </w:rPr>
        <w:t>riaditelka@dsspohorelskamasa.sk</w:t>
      </w:r>
      <w:r w:rsidRPr="0086292D">
        <w:rPr>
          <w:rFonts w:asciiTheme="minorHAnsi" w:hAnsiTheme="minorHAnsi"/>
        </w:rPr>
        <w:t>. V prípade</w:t>
      </w:r>
      <w:r w:rsidRPr="001B4FBE">
        <w:rPr>
          <w:rFonts w:asciiTheme="minorHAnsi" w:hAnsiTheme="minorHAnsi"/>
        </w:rPr>
        <w:t xml:space="preserve"> zaslania písomnosti e</w:t>
      </w:r>
      <w:r>
        <w:rPr>
          <w:rFonts w:asciiTheme="minorHAnsi" w:hAnsiTheme="minorHAnsi"/>
        </w:rPr>
        <w:t>-</w:t>
      </w:r>
      <w:r w:rsidRPr="001B4FBE">
        <w:rPr>
          <w:rFonts w:asciiTheme="minorHAnsi" w:hAnsiTheme="minorHAnsi"/>
        </w:rPr>
        <w:t xml:space="preserve">mailom alebo faxom je zhotoviteľ povinný písomnosti doručiť </w:t>
      </w:r>
      <w:r>
        <w:rPr>
          <w:rFonts w:asciiTheme="minorHAnsi" w:hAnsiTheme="minorHAnsi"/>
        </w:rPr>
        <w:t xml:space="preserve">na adresu </w:t>
      </w:r>
      <w:r w:rsidRPr="001B4FBE">
        <w:rPr>
          <w:rFonts w:asciiTheme="minorHAnsi" w:hAnsiTheme="minorHAnsi"/>
        </w:rPr>
        <w:t xml:space="preserve">sídla objednávateľa do troch pracovných dní aj poštou alebo prostredníctvom kuriéra. </w:t>
      </w:r>
    </w:p>
    <w:p w14:paraId="3FC4AC82" w14:textId="77777777" w:rsidR="00E64420" w:rsidRPr="001B4FBE"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Na účely tejto Zmluvy platí, že ak sa písomný právny úkon bude druhej zmluvnej strane zasielať </w:t>
      </w:r>
      <w:r w:rsidRPr="001B4FBE">
        <w:rPr>
          <w:rFonts w:asciiTheme="minorHAnsi" w:hAnsiTheme="minorHAnsi"/>
        </w:rPr>
        <w:lastRenderedPageBreak/>
        <w:t>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Pr>
          <w:rFonts w:asciiTheme="minorHAnsi" w:hAnsiTheme="minorHAnsi"/>
        </w:rPr>
        <w:t>.</w:t>
      </w:r>
    </w:p>
    <w:p w14:paraId="771AC154" w14:textId="77777777" w:rsidR="00E64420" w:rsidRPr="001B4FBE"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Každá správa, súhlas, schválenie, návrh, podklady, osvedčenie a pod. alebo rozhodnutie akejkoľvek osoby požadované na základe tejto </w:t>
      </w:r>
      <w:r>
        <w:rPr>
          <w:rFonts w:asciiTheme="minorHAnsi" w:hAnsiTheme="minorHAnsi"/>
        </w:rPr>
        <w:t>Z</w:t>
      </w:r>
      <w:r w:rsidRPr="001B4FBE">
        <w:rPr>
          <w:rFonts w:asciiTheme="minorHAnsi" w:hAnsiTheme="minorHAnsi"/>
        </w:rPr>
        <w:t>mluvy bude vyhotovené v písomnej forme.</w:t>
      </w:r>
    </w:p>
    <w:p w14:paraId="5877A601"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Všetky ústne pokyny alebo ústne nariadenia sa musia potvrdiť v písomnej forme v lehote troch pracovných dní. </w:t>
      </w:r>
    </w:p>
    <w:p w14:paraId="01286330"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Zhotoviteľ sa zaväzuje </w:t>
      </w:r>
      <w:r>
        <w:rPr>
          <w:rFonts w:asciiTheme="minorHAnsi" w:hAnsiTheme="minorHAnsi"/>
        </w:rPr>
        <w:t>Dielo</w:t>
      </w:r>
      <w:r w:rsidRPr="001B4FBE">
        <w:rPr>
          <w:rFonts w:asciiTheme="minorHAnsi" w:hAnsiTheme="minorHAnsi"/>
        </w:rPr>
        <w:t xml:space="preserve"> alebo </w:t>
      </w:r>
      <w:r>
        <w:rPr>
          <w:rFonts w:asciiTheme="minorHAnsi" w:hAnsiTheme="minorHAnsi"/>
        </w:rPr>
        <w:t xml:space="preserve">žiadnu </w:t>
      </w:r>
      <w:r w:rsidRPr="001B4FBE">
        <w:rPr>
          <w:rFonts w:asciiTheme="minorHAnsi" w:hAnsiTheme="minorHAnsi"/>
        </w:rPr>
        <w:t>jeho čas</w:t>
      </w:r>
      <w:r>
        <w:rPr>
          <w:rFonts w:asciiTheme="minorHAnsi" w:hAnsiTheme="minorHAnsi"/>
        </w:rPr>
        <w:t>ť</w:t>
      </w:r>
      <w:r w:rsidRPr="001B4FBE">
        <w:rPr>
          <w:rFonts w:asciiTheme="minorHAnsi" w:hAnsiTheme="minorHAnsi"/>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0571CE5B"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Zhotoviteľ je oprávnený použiť skutočnosť, že </w:t>
      </w:r>
      <w:r>
        <w:rPr>
          <w:rFonts w:asciiTheme="minorHAnsi" w:hAnsiTheme="minorHAnsi"/>
        </w:rPr>
        <w:t xml:space="preserve">dodal </w:t>
      </w:r>
      <w:r w:rsidRPr="001B4FBE">
        <w:rPr>
          <w:rFonts w:asciiTheme="minorHAnsi" w:hAnsiTheme="minorHAnsi"/>
        </w:rPr>
        <w:t>Dielo</w:t>
      </w:r>
      <w:r>
        <w:rPr>
          <w:rFonts w:asciiTheme="minorHAnsi" w:hAnsiTheme="minorHAnsi"/>
        </w:rPr>
        <w:t xml:space="preserve"> </w:t>
      </w:r>
      <w:r w:rsidRPr="001B4FBE">
        <w:rPr>
          <w:rFonts w:asciiTheme="minorHAnsi" w:hAnsiTheme="minorHAnsi"/>
        </w:rPr>
        <w:t>na referencie. Musí však pri tom chrániť oprávnené záujmy objednávateľa. Ustanovenia osobitných všeobecne záväzných právnych predpisov platných a účinných v Slovenskej republike tým nie sú dotknuté.</w:t>
      </w:r>
    </w:p>
    <w:p w14:paraId="2C8669C7"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cs="Calibri"/>
          <w:lang w:eastAsia="cs-CZ"/>
        </w:rPr>
        <w:t>Zhotoviteľ sa zaväzuje byť riadne zapísaný v registri partnerov verejného sektora po</w:t>
      </w:r>
      <w:r>
        <w:rPr>
          <w:rFonts w:asciiTheme="minorHAnsi" w:hAnsiTheme="minorHAnsi" w:cs="Calibri"/>
          <w:lang w:eastAsia="cs-CZ"/>
        </w:rPr>
        <w:t xml:space="preserve"> celú</w:t>
      </w:r>
      <w:r w:rsidRPr="001B4FBE">
        <w:rPr>
          <w:rFonts w:asciiTheme="minorHAnsi" w:hAnsiTheme="minorHAnsi" w:cs="Calibri"/>
          <w:lang w:eastAsia="cs-CZ"/>
        </w:rPr>
        <w:t xml:space="preserve"> dobu trvania tejto Zmluvy, ak mu taká povinnosť vyplýva zo zákona č. 315/2016 Z. z. o registri partnerov verejného sektora a o zmene a doplnení niektorých zákonov v znení neskorších predpisov (ďalej </w:t>
      </w:r>
      <w:r>
        <w:rPr>
          <w:rFonts w:asciiTheme="minorHAnsi" w:hAnsiTheme="minorHAnsi" w:cs="Calibri"/>
          <w:lang w:eastAsia="cs-CZ"/>
        </w:rPr>
        <w:t xml:space="preserve">len </w:t>
      </w:r>
      <w:r w:rsidRPr="001B4FBE">
        <w:rPr>
          <w:rFonts w:asciiTheme="minorHAnsi" w:hAnsiTheme="minorHAnsi" w:cs="Calibri"/>
          <w:lang w:eastAsia="cs-CZ"/>
        </w:rPr>
        <w:t>ako „</w:t>
      </w:r>
      <w:r w:rsidRPr="00FF44DD">
        <w:rPr>
          <w:rFonts w:asciiTheme="minorHAnsi" w:hAnsiTheme="minorHAnsi" w:cs="Calibri"/>
          <w:b/>
          <w:bCs/>
          <w:lang w:eastAsia="cs-CZ"/>
        </w:rPr>
        <w:t>Zákon o RPVS</w:t>
      </w:r>
      <w:r w:rsidRPr="001B4FBE">
        <w:rPr>
          <w:rFonts w:asciiTheme="minorHAnsi" w:hAnsiTheme="minorHAnsi" w:cs="Calibri"/>
          <w:lang w:eastAsia="cs-CZ"/>
        </w:rPr>
        <w:t xml:space="preserve">“). Zhotoviteľ sa zaväzuje zabezpečiť, aby jeho subdodávatelia v zmysle § 2 ods. 1 písm. a) bod 7 Zákona o RPVS boli riadne zapísaní v registri partnerov verejného sektora po </w:t>
      </w:r>
      <w:r>
        <w:rPr>
          <w:rFonts w:asciiTheme="minorHAnsi" w:hAnsiTheme="minorHAnsi" w:cs="Calibri"/>
          <w:lang w:eastAsia="cs-CZ"/>
        </w:rPr>
        <w:t xml:space="preserve">celú </w:t>
      </w:r>
      <w:r w:rsidRPr="001B4FBE">
        <w:rPr>
          <w:rFonts w:asciiTheme="minorHAnsi" w:hAnsiTheme="minorHAnsi" w:cs="Calibri"/>
          <w:lang w:eastAsia="cs-CZ"/>
        </w:rPr>
        <w:t>dobu trvania subdodávateľskej zmluvy, ak im taká povinnosť vyplýva zo Zákona o RPVS. Zhotoviteľ je povinný na požiadanie objednávateľa predložiť všetky zmluvy so svojimi subdodávateľmi</w:t>
      </w:r>
      <w:r>
        <w:rPr>
          <w:rFonts w:asciiTheme="minorHAnsi" w:hAnsiTheme="minorHAnsi" w:cs="Calibri"/>
          <w:lang w:eastAsia="cs-CZ"/>
        </w:rPr>
        <w:t>.</w:t>
      </w:r>
    </w:p>
    <w:p w14:paraId="3B94B4E2" w14:textId="77777777" w:rsidR="00E64420" w:rsidRPr="007219FF"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sidRPr="007219FF">
        <w:rPr>
          <w:rFonts w:asciiTheme="minorHAnsi" w:hAnsiTheme="minorHAnsi" w:cstheme="minorHAnsi"/>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w:t>
      </w:r>
      <w:r>
        <w:rPr>
          <w:rFonts w:asciiTheme="minorHAnsi" w:hAnsiTheme="minorHAnsi" w:cstheme="minorHAnsi"/>
          <w:lang w:eastAsia="cs-CZ"/>
        </w:rPr>
        <w:t>d</w:t>
      </w:r>
      <w:r w:rsidRPr="007219FF">
        <w:rPr>
          <w:rFonts w:asciiTheme="minorHAnsi" w:hAnsiTheme="minorHAnsi" w:cstheme="minorHAnsi"/>
          <w:lang w:eastAsia="cs-CZ"/>
        </w:rPr>
        <w:t>e (postúpení) zmluvných záväzkov neplatná.</w:t>
      </w:r>
    </w:p>
    <w:p w14:paraId="52EC27C7" w14:textId="77777777" w:rsidR="00E64420" w:rsidRDefault="00E64420" w:rsidP="00E64420">
      <w:pPr>
        <w:spacing w:after="0"/>
        <w:jc w:val="center"/>
        <w:rPr>
          <w:rFonts w:cs="Calibri"/>
          <w:b/>
          <w:lang w:eastAsia="cs-CZ"/>
        </w:rPr>
      </w:pPr>
    </w:p>
    <w:p w14:paraId="48BEE9CA" w14:textId="7167FC73" w:rsidR="00E64420" w:rsidRDefault="00E64420" w:rsidP="00E64420">
      <w:pPr>
        <w:spacing w:after="0"/>
        <w:jc w:val="center"/>
        <w:rPr>
          <w:rFonts w:cs="Calibri"/>
          <w:b/>
          <w:lang w:eastAsia="cs-CZ"/>
        </w:rPr>
      </w:pPr>
      <w:r>
        <w:rPr>
          <w:rFonts w:cs="Calibri"/>
          <w:b/>
          <w:lang w:eastAsia="cs-CZ"/>
        </w:rPr>
        <w:t xml:space="preserve">Čl. </w:t>
      </w:r>
      <w:r w:rsidR="005028F6">
        <w:rPr>
          <w:rFonts w:cs="Calibri"/>
          <w:b/>
          <w:lang w:eastAsia="cs-CZ"/>
        </w:rPr>
        <w:t>X</w:t>
      </w:r>
      <w:r>
        <w:rPr>
          <w:rFonts w:cs="Calibri"/>
          <w:b/>
          <w:lang w:eastAsia="cs-CZ"/>
        </w:rPr>
        <w:t>VII</w:t>
      </w:r>
    </w:p>
    <w:p w14:paraId="5F1BC4D2" w14:textId="77777777" w:rsidR="00E64420" w:rsidRPr="00310D6C" w:rsidRDefault="00E64420" w:rsidP="00E64420">
      <w:pPr>
        <w:spacing w:after="0"/>
        <w:jc w:val="center"/>
        <w:rPr>
          <w:rFonts w:cs="Calibri"/>
          <w:b/>
          <w:lang w:eastAsia="cs-CZ"/>
        </w:rPr>
      </w:pPr>
      <w:r w:rsidRPr="00310D6C">
        <w:rPr>
          <w:rFonts w:cs="Calibri"/>
          <w:b/>
          <w:lang w:eastAsia="cs-CZ"/>
        </w:rPr>
        <w:t>Záverečné ustanovenia</w:t>
      </w:r>
    </w:p>
    <w:p w14:paraId="475A8F58" w14:textId="77777777" w:rsidR="00E64420" w:rsidRDefault="00E64420" w:rsidP="005028F6">
      <w:pPr>
        <w:pStyle w:val="Odsekzoznamu"/>
        <w:widowControl w:val="0"/>
        <w:numPr>
          <w:ilvl w:val="0"/>
          <w:numId w:val="43"/>
        </w:numPr>
        <w:tabs>
          <w:tab w:val="left" w:pos="284"/>
        </w:tabs>
        <w:spacing w:after="240"/>
        <w:ind w:left="0" w:firstLine="0"/>
        <w:contextualSpacing/>
        <w:jc w:val="both"/>
        <w:rPr>
          <w:rFonts w:asciiTheme="minorHAnsi" w:hAnsiTheme="minorHAnsi" w:cs="Calibri"/>
          <w:lang w:eastAsia="cs-CZ"/>
        </w:rPr>
      </w:pPr>
      <w:r w:rsidRPr="008540D4">
        <w:rPr>
          <w:rFonts w:asciiTheme="minorHAnsi" w:hAnsiTheme="minorHAnsi" w:cs="Calibri"/>
          <w:lang w:eastAsia="cs-CZ"/>
        </w:rPr>
        <w:t>Táto Zmluva nadobúda platnosť dňom jej podpisu obidvomi Zmluvnými stranami a účinnosť dňom nasledujúcim po dni</w:t>
      </w:r>
      <w:r w:rsidRPr="008540D4">
        <w:rPr>
          <w:rFonts w:asciiTheme="minorHAnsi" w:hAnsiTheme="minorHAnsi" w:cs="Calibri"/>
          <w:b/>
          <w:lang w:eastAsia="cs-CZ"/>
        </w:rPr>
        <w:t xml:space="preserve"> </w:t>
      </w:r>
      <w:r w:rsidRPr="008540D4">
        <w:rPr>
          <w:rFonts w:asciiTheme="minorHAnsi" w:hAnsiTheme="minorHAnsi" w:cs="Calibr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41602C">
        <w:rPr>
          <w:rFonts w:asciiTheme="minorHAnsi" w:hAnsiTheme="minorHAnsi" w:cs="Calibri"/>
          <w:b/>
          <w:bCs/>
          <w:lang w:eastAsia="cs-CZ"/>
        </w:rPr>
        <w:t>Zákon o slobode informácií</w:t>
      </w:r>
      <w:r w:rsidRPr="008540D4">
        <w:rPr>
          <w:rFonts w:asciiTheme="minorHAnsi" w:hAnsiTheme="minorHAnsi" w:cs="Calibri"/>
          <w:lang w:eastAsia="cs-CZ"/>
        </w:rPr>
        <w:t xml:space="preserve">“). </w:t>
      </w:r>
    </w:p>
    <w:p w14:paraId="783A01C0" w14:textId="77777777" w:rsidR="00E64420" w:rsidRPr="008540D4" w:rsidRDefault="00E64420" w:rsidP="005028F6">
      <w:pPr>
        <w:pStyle w:val="Odsekzoznamu"/>
        <w:widowControl w:val="0"/>
        <w:tabs>
          <w:tab w:val="left" w:pos="284"/>
        </w:tabs>
        <w:spacing w:after="240"/>
        <w:ind w:left="0"/>
        <w:contextualSpacing/>
        <w:jc w:val="both"/>
        <w:rPr>
          <w:rFonts w:asciiTheme="minorHAnsi" w:hAnsiTheme="minorHAnsi" w:cs="Calibri"/>
          <w:lang w:eastAsia="cs-CZ"/>
        </w:rPr>
      </w:pPr>
    </w:p>
    <w:p w14:paraId="64621A55"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Túto Zmluvu možno meniť a dopĺňať len očíslovanými písomnými dodatkami podpísanými zmluvný</w:t>
      </w:r>
      <w:r>
        <w:rPr>
          <w:rFonts w:asciiTheme="minorHAnsi" w:hAnsiTheme="minorHAnsi" w:cs="Calibri"/>
          <w:lang w:eastAsia="cs-CZ"/>
        </w:rPr>
        <w:t xml:space="preserve">mi </w:t>
      </w:r>
      <w:r w:rsidRPr="001B4FBE">
        <w:rPr>
          <w:rFonts w:asciiTheme="minorHAnsi" w:hAnsiTheme="minorHAnsi" w:cs="Calibri"/>
          <w:lang w:eastAsia="cs-CZ"/>
        </w:rPr>
        <w:t>str</w:t>
      </w:r>
      <w:r>
        <w:rPr>
          <w:rFonts w:asciiTheme="minorHAnsi" w:hAnsiTheme="minorHAnsi" w:cs="Calibri"/>
          <w:lang w:eastAsia="cs-CZ"/>
        </w:rPr>
        <w:t>a</w:t>
      </w:r>
      <w:r w:rsidRPr="001B4FBE">
        <w:rPr>
          <w:rFonts w:asciiTheme="minorHAnsi" w:hAnsiTheme="minorHAnsi" w:cs="Calibri"/>
          <w:lang w:eastAsia="cs-CZ"/>
        </w:rPr>
        <w:t>n</w:t>
      </w:r>
      <w:r>
        <w:rPr>
          <w:rFonts w:asciiTheme="minorHAnsi" w:hAnsiTheme="minorHAnsi" w:cs="Calibri"/>
          <w:lang w:eastAsia="cs-CZ"/>
        </w:rPr>
        <w:t>ami</w:t>
      </w:r>
      <w:r w:rsidRPr="001B4FBE">
        <w:rPr>
          <w:rFonts w:asciiTheme="minorHAnsi" w:hAnsiTheme="minorHAnsi" w:cs="Calibri"/>
          <w:lang w:eastAsia="cs-CZ"/>
        </w:rPr>
        <w:t>.</w:t>
      </w:r>
      <w:r>
        <w:rPr>
          <w:rFonts w:asciiTheme="minorHAnsi" w:hAnsiTheme="minorHAnsi" w:cs="Calibri"/>
          <w:lang w:eastAsia="cs-CZ"/>
        </w:rPr>
        <w:t xml:space="preserve">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22992B30"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Táto Zmluva je vyhotovená v </w:t>
      </w:r>
      <w:r w:rsidRPr="003B386F">
        <w:rPr>
          <w:rFonts w:asciiTheme="minorHAnsi" w:hAnsiTheme="minorHAnsi" w:cs="Calibri"/>
          <w:lang w:eastAsia="cs-CZ"/>
        </w:rPr>
        <w:t>šiestich (6) rovnopisoch, pričom štyri (4) vyhotovenia obdrží objednávateľ a dve (2) vyhotovenia obdrží zhotoviteľ.</w:t>
      </w:r>
    </w:p>
    <w:p w14:paraId="691A9106"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lastRenderedPageBreak/>
        <w:t xml:space="preserve">Zmluvné strany </w:t>
      </w:r>
      <w:r>
        <w:rPr>
          <w:rFonts w:asciiTheme="minorHAnsi" w:hAnsiTheme="minorHAnsi" w:cs="Calibri"/>
          <w:lang w:eastAsia="cs-CZ"/>
        </w:rPr>
        <w:t>sa zaväzujú</w:t>
      </w:r>
      <w:r w:rsidRPr="001B4FBE">
        <w:rPr>
          <w:rFonts w:asciiTheme="minorHAnsi" w:hAnsiTheme="minorHAnsi" w:cs="Calibri"/>
          <w:lang w:eastAsia="cs-CZ"/>
        </w:rPr>
        <w:t xml:space="preserve"> bez omeškania vzájomne informovať o všetkých okolnostiach, ktoré by bránili riadnemu splneniu </w:t>
      </w:r>
      <w:r>
        <w:rPr>
          <w:rFonts w:asciiTheme="minorHAnsi" w:hAnsiTheme="minorHAnsi" w:cs="Calibri"/>
          <w:lang w:eastAsia="cs-CZ"/>
        </w:rPr>
        <w:t>P</w:t>
      </w:r>
      <w:r w:rsidRPr="001B4FBE">
        <w:rPr>
          <w:rFonts w:asciiTheme="minorHAnsi" w:hAnsiTheme="minorHAnsi" w:cs="Calibri"/>
          <w:lang w:eastAsia="cs-CZ"/>
        </w:rPr>
        <w:t>redmetu Zmluvy.</w:t>
      </w:r>
    </w:p>
    <w:p w14:paraId="3B3A830C"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906D51">
        <w:rPr>
          <w:rFonts w:asciiTheme="minorHAnsi" w:hAnsiTheme="minorHAnsi" w:cs="Calibri"/>
          <w:lang w:eastAsia="cs-CZ"/>
        </w:rPr>
        <w:t xml:space="preserve">Pri riešení otázok výslovne neupravených touto Zmluvou sa zmluvné strany budú riadiť príslušnými ustanoveniami Obchodného zákonníka a ustanoveniami ostatných </w:t>
      </w:r>
      <w:r>
        <w:rPr>
          <w:rFonts w:asciiTheme="minorHAnsi" w:hAnsiTheme="minorHAnsi" w:cs="Calibri"/>
          <w:lang w:eastAsia="cs-CZ"/>
        </w:rPr>
        <w:t xml:space="preserve">aplikovateľných </w:t>
      </w:r>
      <w:r w:rsidRPr="00906D51">
        <w:rPr>
          <w:rFonts w:asciiTheme="minorHAnsi" w:hAnsiTheme="minorHAnsi" w:cs="Calibri"/>
          <w:lang w:eastAsia="cs-CZ"/>
        </w:rPr>
        <w:t xml:space="preserve">všeobecne záväzných právnych predpisov </w:t>
      </w:r>
      <w:r>
        <w:rPr>
          <w:rFonts w:asciiTheme="minorHAnsi" w:hAnsiTheme="minorHAnsi" w:cs="Calibri"/>
          <w:lang w:eastAsia="cs-CZ"/>
        </w:rPr>
        <w:t xml:space="preserve">účinných </w:t>
      </w:r>
      <w:r w:rsidRPr="00906D51">
        <w:rPr>
          <w:rFonts w:asciiTheme="minorHAnsi" w:hAnsiTheme="minorHAnsi" w:cs="Calibri"/>
          <w:lang w:eastAsia="cs-CZ"/>
        </w:rPr>
        <w:t>na území Slovenskej republiky.</w:t>
      </w:r>
      <w:r>
        <w:rPr>
          <w:rFonts w:asciiTheme="minorHAnsi" w:hAnsiTheme="minorHAnsi" w:cs="Calibri"/>
          <w:lang w:eastAsia="cs-CZ"/>
        </w:rPr>
        <w:t xml:space="preserve"> Pre vylúčenie akýchkoľvek pochybností, s</w:t>
      </w:r>
      <w:r w:rsidRPr="004B5185">
        <w:rPr>
          <w:rFonts w:asciiTheme="minorHAnsi" w:hAnsiTheme="minorHAnsi" w:cs="Calibri"/>
          <w:lang w:eastAsia="cs-CZ"/>
        </w:rPr>
        <w:t xml:space="preserve">účasťou Zmluvy nie sú všeobecné obchodné podmienky </w:t>
      </w:r>
      <w:r>
        <w:rPr>
          <w:rFonts w:asciiTheme="minorHAnsi" w:hAnsiTheme="minorHAnsi" w:cs="Calibri"/>
          <w:lang w:eastAsia="cs-CZ"/>
        </w:rPr>
        <w:t>z</w:t>
      </w:r>
      <w:r w:rsidRPr="004B5185">
        <w:rPr>
          <w:rFonts w:asciiTheme="minorHAnsi" w:hAnsiTheme="minorHAnsi" w:cs="Calibri"/>
          <w:lang w:eastAsia="cs-CZ"/>
        </w:rPr>
        <w:t xml:space="preserve">hotoviteľa ani akákoľvek ich časť, a to ani v prípade, ak by tieto </w:t>
      </w:r>
      <w:r>
        <w:rPr>
          <w:rFonts w:asciiTheme="minorHAnsi" w:hAnsiTheme="minorHAnsi" w:cs="Calibri"/>
          <w:lang w:eastAsia="cs-CZ"/>
        </w:rPr>
        <w:t>z</w:t>
      </w:r>
      <w:r w:rsidRPr="004B5185">
        <w:rPr>
          <w:rFonts w:asciiTheme="minorHAnsi" w:hAnsiTheme="minorHAnsi" w:cs="Calibri"/>
          <w:lang w:eastAsia="cs-CZ"/>
        </w:rPr>
        <w:t xml:space="preserve">hotoviteľ v procese </w:t>
      </w:r>
      <w:r>
        <w:rPr>
          <w:rFonts w:asciiTheme="minorHAnsi" w:hAnsiTheme="minorHAnsi" w:cs="Calibri"/>
          <w:lang w:eastAsia="cs-CZ"/>
        </w:rPr>
        <w:t>v</w:t>
      </w:r>
      <w:r w:rsidRPr="004B5185">
        <w:rPr>
          <w:rFonts w:asciiTheme="minorHAnsi" w:hAnsiTheme="minorHAnsi" w:cs="Calibri"/>
          <w:lang w:eastAsia="cs-CZ"/>
        </w:rPr>
        <w:t>erejného obstarávania akokoľvek použil, spomenul, alebo sa na ne odvolával. Na účely akejkoľvek interpretácie Zmluvy alebo interpretácie ktoréhokoľvek jej ustanovenia alebo otázky či sporu so Zmluvou súvisiacich sa preto rozumie, že takéto všeobecné podmienky</w:t>
      </w:r>
      <w:r>
        <w:rPr>
          <w:rFonts w:asciiTheme="minorHAnsi" w:hAnsiTheme="minorHAnsi" w:cs="Calibri"/>
          <w:lang w:eastAsia="cs-CZ"/>
        </w:rPr>
        <w:t xml:space="preserve"> z</w:t>
      </w:r>
      <w:r w:rsidRPr="004B5185">
        <w:rPr>
          <w:rFonts w:asciiTheme="minorHAnsi" w:hAnsiTheme="minorHAnsi" w:cs="Calibri"/>
          <w:lang w:eastAsia="cs-CZ"/>
        </w:rPr>
        <w:t>hotoviteľa ani žiadna ich časť nie sú na právny vzťah založený touto Zmluvou aplikovateľné.</w:t>
      </w:r>
    </w:p>
    <w:p w14:paraId="4EC24477"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Pr>
          <w:rFonts w:asciiTheme="minorHAnsi" w:hAnsiTheme="minorHAnsi" w:cs="Calibri"/>
          <w:lang w:eastAsia="cs-CZ"/>
        </w:rPr>
        <w:t>ostatné</w:t>
      </w:r>
      <w:r w:rsidRPr="001B4FBE">
        <w:rPr>
          <w:rFonts w:asciiTheme="minorHAnsi" w:hAnsiTheme="minorHAnsi" w:cs="Calibri"/>
          <w:lang w:eastAsia="cs-CZ"/>
        </w:rPr>
        <w:t xml:space="preserve"> ustanovenia </w:t>
      </w:r>
      <w:r>
        <w:rPr>
          <w:rFonts w:asciiTheme="minorHAnsi" w:hAnsiTheme="minorHAnsi" w:cs="Calibri"/>
          <w:lang w:eastAsia="cs-CZ"/>
        </w:rPr>
        <w:t>Z</w:t>
      </w:r>
      <w:r w:rsidRPr="001B4FBE">
        <w:rPr>
          <w:rFonts w:asciiTheme="minorHAnsi" w:hAnsiTheme="minorHAnsi" w:cs="Calibri"/>
          <w:lang w:eastAsia="cs-CZ"/>
        </w:rPr>
        <w:t>mluvy. Zmluvné strany sa zaväzujú nahradiť takéto ustanovenie novým ustanovením, ktoré bude platné</w:t>
      </w:r>
      <w:r>
        <w:rPr>
          <w:rFonts w:asciiTheme="minorHAnsi" w:hAnsiTheme="minorHAnsi" w:cs="Calibri"/>
          <w:lang w:eastAsia="cs-CZ"/>
        </w:rPr>
        <w:t xml:space="preserve"> a </w:t>
      </w:r>
      <w:r w:rsidRPr="001B4FBE">
        <w:rPr>
          <w:rFonts w:asciiTheme="minorHAnsi" w:hAnsiTheme="minorHAnsi" w:cs="Calibri"/>
          <w:lang w:eastAsia="cs-CZ"/>
        </w:rPr>
        <w:t>účinné a bude čo najlepšie zodpovedať jeho pôvodne zamýšľanému účelu.</w:t>
      </w:r>
    </w:p>
    <w:p w14:paraId="0DC972A8"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 xml:space="preserve">Zmluvné strany sa zaväzujú, že </w:t>
      </w:r>
      <w:r>
        <w:rPr>
          <w:rFonts w:asciiTheme="minorHAnsi" w:hAnsiTheme="minorHAnsi" w:cs="Calibri"/>
          <w:lang w:eastAsia="cs-CZ"/>
        </w:rPr>
        <w:t xml:space="preserve">dôverné </w:t>
      </w:r>
      <w:r w:rsidRPr="001B4FBE">
        <w:rPr>
          <w:rFonts w:asciiTheme="minorHAnsi" w:hAnsiTheme="minorHAnsi" w:cs="Calibri"/>
          <w:lang w:eastAsia="cs-CZ"/>
        </w:rPr>
        <w:t>informácie</w:t>
      </w:r>
      <w:r>
        <w:rPr>
          <w:rFonts w:asciiTheme="minorHAnsi" w:hAnsiTheme="minorHAnsi" w:cs="Calibri"/>
          <w:lang w:eastAsia="cs-CZ"/>
        </w:rPr>
        <w:t xml:space="preserve">, </w:t>
      </w:r>
      <w:r w:rsidRPr="001B4FBE">
        <w:rPr>
          <w:rFonts w:asciiTheme="minorHAnsi" w:hAnsiTheme="minorHAnsi" w:cs="Calibri"/>
          <w:lang w:eastAsia="cs-CZ"/>
        </w:rPr>
        <w:t xml:space="preserve">s ktorými sa </w:t>
      </w:r>
      <w:r>
        <w:rPr>
          <w:rFonts w:asciiTheme="minorHAnsi" w:hAnsiTheme="minorHAnsi" w:cs="Calibri"/>
          <w:lang w:eastAsia="cs-CZ"/>
        </w:rPr>
        <w:t xml:space="preserve">na základe tejto Zmluvy </w:t>
      </w:r>
      <w:r w:rsidRPr="001B4FBE">
        <w:rPr>
          <w:rFonts w:asciiTheme="minorHAnsi" w:hAnsiTheme="minorHAnsi" w:cs="Calibri"/>
          <w:lang w:eastAsia="cs-CZ"/>
        </w:rPr>
        <w:t>oboznámia, nebudú okrem povinností vyplývajúcich zo všeobecne záväzných právnych predpisov nijako zverejňovať, ani ich akoukoľvek formou reprodukovať alebo podávať ich akýmkoľvek tretím neoprávneným osobám.</w:t>
      </w:r>
      <w:r w:rsidRPr="00FB31BE">
        <w:t xml:space="preserve"> </w:t>
      </w:r>
      <w:r w:rsidRPr="00FB31BE">
        <w:rPr>
          <w:rFonts w:asciiTheme="minorHAnsi" w:hAnsiTheme="minorHAnsi" w:cs="Calibri"/>
          <w:lang w:eastAsia="cs-CZ"/>
        </w:rPr>
        <w:t xml:space="preserve">Zhotoviteľ </w:t>
      </w:r>
      <w:r>
        <w:rPr>
          <w:rFonts w:asciiTheme="minorHAnsi" w:hAnsiTheme="minorHAnsi" w:cs="Calibri"/>
          <w:lang w:eastAsia="cs-CZ"/>
        </w:rPr>
        <w:t xml:space="preserve">však </w:t>
      </w:r>
      <w:r w:rsidRPr="00FB31BE">
        <w:rPr>
          <w:rFonts w:asciiTheme="minorHAnsi" w:hAnsiTheme="minorHAnsi" w:cs="Calibri"/>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Pr>
          <w:rFonts w:asciiTheme="minorHAnsi" w:hAnsiTheme="minorHAnsi" w:cs="Calibri"/>
          <w:lang w:eastAsia="cs-CZ"/>
        </w:rPr>
        <w:t>o</w:t>
      </w:r>
      <w:r w:rsidRPr="00FB31BE">
        <w:rPr>
          <w:rFonts w:asciiTheme="minorHAnsi" w:hAnsiTheme="minorHAnsi" w:cs="Calibri"/>
          <w:lang w:eastAsia="cs-CZ"/>
        </w:rPr>
        <w:t xml:space="preserve">bjednávateľa zverejniť ich alebo poskytnúť v súlade s týmto právnym predpisom; </w:t>
      </w:r>
      <w:r>
        <w:rPr>
          <w:rFonts w:asciiTheme="minorHAnsi" w:hAnsiTheme="minorHAnsi" w:cs="Calibri"/>
          <w:lang w:eastAsia="cs-CZ"/>
        </w:rPr>
        <w:t>z</w:t>
      </w:r>
      <w:r w:rsidRPr="00FB31BE">
        <w:rPr>
          <w:rFonts w:asciiTheme="minorHAnsi" w:hAnsiTheme="minorHAnsi" w:cs="Calibri"/>
          <w:lang w:eastAsia="cs-CZ"/>
        </w:rPr>
        <w:t xml:space="preserve">hotoviteľ berie na vedomie, že </w:t>
      </w:r>
      <w:r>
        <w:rPr>
          <w:rFonts w:asciiTheme="minorHAnsi" w:hAnsiTheme="minorHAnsi" w:cs="Calibri"/>
          <w:lang w:eastAsia="cs-CZ"/>
        </w:rPr>
        <w:t>o</w:t>
      </w:r>
      <w:r w:rsidRPr="00FB31BE">
        <w:rPr>
          <w:rFonts w:asciiTheme="minorHAnsi" w:hAnsiTheme="minorHAnsi" w:cs="Calibri"/>
          <w:lang w:eastAsia="cs-CZ"/>
        </w:rPr>
        <w:t xml:space="preserve">bjednávateľ takéto informácie zverejní a/alebo sprístupní v rozsahu povinností a spôsobom vyplývajúcom zo zákona. Na túto skutočnosť </w:t>
      </w:r>
      <w:r>
        <w:rPr>
          <w:rFonts w:asciiTheme="minorHAnsi" w:hAnsiTheme="minorHAnsi" w:cs="Calibri"/>
          <w:lang w:eastAsia="cs-CZ"/>
        </w:rPr>
        <w:t>z</w:t>
      </w:r>
      <w:r w:rsidRPr="00FB31BE">
        <w:rPr>
          <w:rFonts w:asciiTheme="minorHAnsi" w:hAnsiTheme="minorHAnsi" w:cs="Calibri"/>
          <w:lang w:eastAsia="cs-CZ"/>
        </w:rPr>
        <w:t xml:space="preserve">hotoviteľ zmluvne alebo iným vhodným spôsobom upozorní všetky osoby, na základe dodávok od ktorých, alebo na základe spolupráce s ktorými, bude </w:t>
      </w:r>
      <w:r>
        <w:rPr>
          <w:rFonts w:asciiTheme="minorHAnsi" w:hAnsiTheme="minorHAnsi" w:cs="Calibri"/>
          <w:lang w:eastAsia="cs-CZ"/>
        </w:rPr>
        <w:t>z</w:t>
      </w:r>
      <w:r w:rsidRPr="00FB31BE">
        <w:rPr>
          <w:rFonts w:asciiTheme="minorHAnsi" w:hAnsiTheme="minorHAnsi" w:cs="Calibri"/>
          <w:lang w:eastAsia="cs-CZ"/>
        </w:rPr>
        <w:t xml:space="preserve">hotoviteľ </w:t>
      </w:r>
      <w:r>
        <w:rPr>
          <w:rFonts w:asciiTheme="minorHAnsi" w:hAnsiTheme="minorHAnsi" w:cs="Calibri"/>
          <w:lang w:eastAsia="cs-CZ"/>
        </w:rPr>
        <w:t>Predmet Zmluvy realizovať (subdodávateľov)</w:t>
      </w:r>
      <w:r w:rsidRPr="00FB31BE">
        <w:rPr>
          <w:rFonts w:asciiTheme="minorHAnsi" w:hAnsiTheme="minorHAnsi" w:cs="Calibri"/>
          <w:lang w:eastAsia="cs-CZ"/>
        </w:rPr>
        <w:t>.</w:t>
      </w:r>
    </w:p>
    <w:p w14:paraId="04406051" w14:textId="77777777" w:rsidR="00E64420" w:rsidRDefault="00E64420" w:rsidP="005028F6">
      <w:pPr>
        <w:pStyle w:val="Odsekzoznamu"/>
        <w:numPr>
          <w:ilvl w:val="0"/>
          <w:numId w:val="43"/>
        </w:numPr>
        <w:tabs>
          <w:tab w:val="left" w:pos="284"/>
        </w:tabs>
        <w:ind w:left="0" w:firstLine="0"/>
        <w:contextualSpacing/>
        <w:jc w:val="both"/>
        <w:rPr>
          <w:rFonts w:asciiTheme="minorHAnsi" w:hAnsiTheme="minorHAnsi" w:cs="Calibri"/>
          <w:lang w:eastAsia="cs-CZ"/>
        </w:rPr>
      </w:pPr>
      <w:r w:rsidRPr="00244824">
        <w:rPr>
          <w:rFonts w:asciiTheme="minorHAnsi" w:hAnsiTheme="minorHAnsi" w:cs="Calibri"/>
          <w:lang w:eastAsia="cs-CZ"/>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Pr>
          <w:rFonts w:asciiTheme="minorHAnsi" w:hAnsiTheme="minorHAnsi" w:cs="Calibri"/>
          <w:lang w:eastAsia="cs-CZ"/>
        </w:rPr>
        <w:t xml:space="preserve"> </w:t>
      </w:r>
      <w:r w:rsidRPr="004662C7">
        <w:rPr>
          <w:rFonts w:asciiTheme="minorHAnsi" w:hAnsiTheme="minorHAnsi" w:cs="Calibri"/>
          <w:lang w:eastAsia="cs-CZ"/>
        </w:rPr>
        <w:t xml:space="preserve">Záväzky podľa tohto </w:t>
      </w:r>
      <w:r>
        <w:rPr>
          <w:rFonts w:asciiTheme="minorHAnsi" w:hAnsiTheme="minorHAnsi" w:cs="Calibri"/>
          <w:lang w:eastAsia="cs-CZ"/>
        </w:rPr>
        <w:t>odseku Zmluvy pre</w:t>
      </w:r>
      <w:r w:rsidRPr="004662C7">
        <w:rPr>
          <w:rFonts w:asciiTheme="minorHAnsi" w:hAnsiTheme="minorHAnsi" w:cs="Calibri"/>
          <w:lang w:eastAsia="cs-CZ"/>
        </w:rPr>
        <w:t>trvajú aj po zániku Zmluvy z akéhokoľvek dôvodu.</w:t>
      </w:r>
    </w:p>
    <w:p w14:paraId="34BBA944" w14:textId="77777777" w:rsidR="00E64420" w:rsidRPr="004662C7" w:rsidRDefault="00E64420" w:rsidP="00E64420">
      <w:pPr>
        <w:pStyle w:val="Odsekzoznamu"/>
        <w:ind w:left="426"/>
        <w:contextualSpacing/>
        <w:jc w:val="both"/>
        <w:rPr>
          <w:rFonts w:asciiTheme="minorHAnsi" w:hAnsiTheme="minorHAnsi" w:cs="Calibri"/>
          <w:lang w:eastAsia="cs-CZ"/>
        </w:rPr>
      </w:pPr>
    </w:p>
    <w:p w14:paraId="1E596521" w14:textId="77777777" w:rsidR="00E64420" w:rsidRPr="001B4FBE" w:rsidRDefault="00E64420" w:rsidP="005028F6">
      <w:pPr>
        <w:pStyle w:val="Odsekzoznamu"/>
        <w:numPr>
          <w:ilvl w:val="0"/>
          <w:numId w:val="43"/>
        </w:numPr>
        <w:tabs>
          <w:tab w:val="left" w:pos="426"/>
        </w:tabs>
        <w:ind w:left="426" w:hanging="426"/>
        <w:jc w:val="both"/>
        <w:rPr>
          <w:rFonts w:asciiTheme="minorHAnsi" w:hAnsiTheme="minorHAnsi" w:cs="Calibri"/>
          <w:lang w:eastAsia="cs-CZ"/>
        </w:rPr>
      </w:pPr>
      <w:r w:rsidRPr="001B4FBE">
        <w:rPr>
          <w:rFonts w:asciiTheme="minorHAnsi" w:hAnsiTheme="minorHAnsi" w:cs="Calibri"/>
          <w:lang w:eastAsia="cs-CZ"/>
        </w:rPr>
        <w:t xml:space="preserve">Neoddeliteľnou súčasťou tejto Zmluvy sú: </w:t>
      </w:r>
    </w:p>
    <w:p w14:paraId="66896B24" w14:textId="63F09DB6" w:rsidR="00E64420" w:rsidRPr="0043419F" w:rsidRDefault="00E64420" w:rsidP="00E64420">
      <w:pPr>
        <w:pStyle w:val="Odsekzoznamu"/>
        <w:ind w:left="1843" w:hanging="1417"/>
        <w:jc w:val="both"/>
        <w:rPr>
          <w:rFonts w:asciiTheme="minorHAnsi" w:hAnsiTheme="minorHAnsi" w:cstheme="minorHAnsi"/>
          <w:bCs/>
          <w:lang w:eastAsia="cs-CZ"/>
        </w:rPr>
      </w:pPr>
      <w:r w:rsidRPr="0043419F">
        <w:rPr>
          <w:rFonts w:asciiTheme="minorHAnsi" w:hAnsiTheme="minorHAnsi" w:cstheme="minorHAnsi"/>
          <w:b/>
          <w:lang w:eastAsia="cs-CZ"/>
        </w:rPr>
        <w:t>Príloha č. 1:</w:t>
      </w:r>
      <w:r w:rsidRPr="0043419F">
        <w:rPr>
          <w:rFonts w:asciiTheme="minorHAnsi" w:hAnsiTheme="minorHAnsi" w:cstheme="minorHAnsi"/>
          <w:bCs/>
          <w:lang w:eastAsia="cs-CZ"/>
        </w:rPr>
        <w:tab/>
        <w:t>Rozpočet/Ocenený Výkaz výmer zhotoviteľa</w:t>
      </w:r>
    </w:p>
    <w:p w14:paraId="2C0CBD8C" w14:textId="77777777" w:rsidR="00E64420" w:rsidRDefault="00E64420" w:rsidP="00E64420">
      <w:pPr>
        <w:pStyle w:val="Odsekzoznamu"/>
        <w:ind w:left="1843" w:hanging="1417"/>
        <w:jc w:val="both"/>
        <w:rPr>
          <w:rFonts w:asciiTheme="minorHAnsi" w:hAnsiTheme="minorHAnsi" w:cs="Calibri"/>
          <w:lang w:eastAsia="cs-CZ"/>
        </w:rPr>
      </w:pPr>
      <w:r w:rsidRPr="0043419F">
        <w:rPr>
          <w:rFonts w:asciiTheme="minorHAnsi" w:hAnsiTheme="minorHAnsi" w:cstheme="minorHAnsi"/>
          <w:b/>
          <w:lang w:eastAsia="cs-CZ"/>
        </w:rPr>
        <w:t>Príloha č. 2</w:t>
      </w:r>
      <w:r w:rsidRPr="0043419F">
        <w:rPr>
          <w:rFonts w:asciiTheme="minorHAnsi" w:hAnsiTheme="minorHAnsi" w:cs="Calibri"/>
          <w:b/>
          <w:lang w:eastAsia="cs-CZ"/>
        </w:rPr>
        <w:t>:</w:t>
      </w:r>
      <w:r w:rsidRPr="0043419F">
        <w:rPr>
          <w:rFonts w:asciiTheme="minorHAnsi" w:hAnsiTheme="minorHAnsi" w:cs="Calibri"/>
          <w:lang w:eastAsia="cs-CZ"/>
        </w:rPr>
        <w:tab/>
      </w:r>
      <w:r>
        <w:rPr>
          <w:rFonts w:asciiTheme="minorHAnsi" w:hAnsiTheme="minorHAnsi" w:cs="Calibri"/>
          <w:lang w:eastAsia="cs-CZ"/>
        </w:rPr>
        <w:t>Projektová dokumentácia v elektronickej podobe na pamäťovom médiu</w:t>
      </w:r>
    </w:p>
    <w:p w14:paraId="40E04135" w14:textId="5F1D026D" w:rsidR="00E64420" w:rsidRPr="0043419F" w:rsidRDefault="00E64420" w:rsidP="00E64420">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sidRPr="00E64420">
        <w:rPr>
          <w:rFonts w:asciiTheme="minorHAnsi" w:hAnsiTheme="minorHAnsi" w:cs="Calibri"/>
          <w:b/>
          <w:bCs/>
          <w:lang w:eastAsia="cs-CZ"/>
        </w:rPr>
        <w:t>3:</w:t>
      </w:r>
      <w:r>
        <w:rPr>
          <w:rFonts w:asciiTheme="minorHAnsi" w:hAnsiTheme="minorHAnsi" w:cs="Calibri"/>
          <w:lang w:eastAsia="cs-CZ"/>
        </w:rPr>
        <w:tab/>
      </w:r>
      <w:r w:rsidRPr="0043419F">
        <w:rPr>
          <w:rFonts w:asciiTheme="minorHAnsi" w:hAnsiTheme="minorHAnsi" w:cs="Calibri"/>
          <w:lang w:eastAsia="cs-CZ"/>
        </w:rPr>
        <w:t>Vecný a časový harmonogram realizácie stavebných prác</w:t>
      </w:r>
    </w:p>
    <w:p w14:paraId="76327521" w14:textId="619E8C17" w:rsidR="00E64420" w:rsidRPr="0043419F" w:rsidRDefault="00E64420" w:rsidP="00E64420">
      <w:pPr>
        <w:pStyle w:val="Odsekzoznamu"/>
        <w:ind w:left="1843" w:hanging="1417"/>
        <w:jc w:val="both"/>
        <w:rPr>
          <w:rFonts w:asciiTheme="minorHAnsi" w:hAnsiTheme="minorHAnsi" w:cs="Calibri"/>
          <w:lang w:eastAsia="cs-CZ"/>
        </w:rPr>
      </w:pPr>
      <w:r w:rsidRPr="0043419F">
        <w:rPr>
          <w:rFonts w:asciiTheme="minorHAnsi" w:hAnsiTheme="minorHAnsi" w:cs="Calibri"/>
          <w:b/>
          <w:bCs/>
          <w:lang w:eastAsia="cs-CZ"/>
        </w:rPr>
        <w:t xml:space="preserve">Príloha č. </w:t>
      </w:r>
      <w:r>
        <w:rPr>
          <w:rFonts w:asciiTheme="minorHAnsi" w:hAnsiTheme="minorHAnsi" w:cs="Calibri"/>
          <w:b/>
          <w:bCs/>
          <w:lang w:eastAsia="cs-CZ"/>
        </w:rPr>
        <w:t>4</w:t>
      </w:r>
      <w:r w:rsidRPr="0043419F">
        <w:rPr>
          <w:rFonts w:asciiTheme="minorHAnsi" w:hAnsiTheme="minorHAnsi" w:cs="Calibri"/>
          <w:b/>
          <w:bCs/>
          <w:lang w:eastAsia="cs-CZ"/>
        </w:rPr>
        <w:t>:</w:t>
      </w:r>
      <w:r w:rsidRPr="0043419F">
        <w:rPr>
          <w:rFonts w:asciiTheme="minorHAnsi" w:hAnsiTheme="minorHAnsi" w:cs="Calibri"/>
          <w:lang w:eastAsia="cs-CZ"/>
        </w:rPr>
        <w:tab/>
        <w:t>Zoznam subdodávateľov zhotoviteľa/čestné vyhlásenie zhotoviteľa, že na vykonanie Diela nebudú využití subdodávatelia.</w:t>
      </w:r>
    </w:p>
    <w:p w14:paraId="08C45BE4" w14:textId="0208D8E0" w:rsidR="00E64420" w:rsidRDefault="00E64420" w:rsidP="00E64420">
      <w:pPr>
        <w:pStyle w:val="Odsekzoznamu"/>
        <w:ind w:left="1843" w:hanging="1417"/>
        <w:jc w:val="both"/>
        <w:rPr>
          <w:rFonts w:asciiTheme="minorHAnsi" w:hAnsiTheme="minorHAnsi" w:cstheme="minorHAnsi"/>
        </w:rPr>
      </w:pPr>
      <w:r w:rsidRPr="0043419F">
        <w:rPr>
          <w:rFonts w:asciiTheme="minorHAnsi" w:hAnsiTheme="minorHAnsi" w:cs="Calibri"/>
          <w:b/>
          <w:bCs/>
          <w:lang w:eastAsia="cs-CZ"/>
        </w:rPr>
        <w:t>Príloha č.</w:t>
      </w:r>
      <w:r w:rsidRPr="0043419F">
        <w:rPr>
          <w:rFonts w:asciiTheme="minorHAnsi" w:hAnsiTheme="minorHAnsi" w:cs="Calibri"/>
          <w:lang w:eastAsia="cs-CZ"/>
        </w:rPr>
        <w:t xml:space="preserve"> </w:t>
      </w:r>
      <w:r w:rsidRPr="00F7090F">
        <w:rPr>
          <w:rFonts w:asciiTheme="minorHAnsi" w:hAnsiTheme="minorHAnsi" w:cs="Calibri"/>
          <w:b/>
          <w:bCs/>
          <w:lang w:eastAsia="cs-CZ"/>
        </w:rPr>
        <w:t>5</w:t>
      </w:r>
      <w:r w:rsidRPr="0043419F">
        <w:rPr>
          <w:rFonts w:asciiTheme="minorHAnsi" w:hAnsiTheme="minorHAnsi" w:cs="Calibri"/>
          <w:b/>
          <w:bCs/>
          <w:lang w:eastAsia="cs-CZ"/>
        </w:rPr>
        <w:t>:</w:t>
      </w:r>
      <w:r w:rsidRPr="0043419F">
        <w:rPr>
          <w:rFonts w:asciiTheme="minorHAnsi" w:hAnsiTheme="minorHAnsi" w:cs="Calibri"/>
          <w:lang w:eastAsia="cs-CZ"/>
        </w:rPr>
        <w:tab/>
      </w:r>
      <w:r w:rsidRPr="0043419F">
        <w:rPr>
          <w:rFonts w:asciiTheme="minorHAnsi" w:hAnsiTheme="minorHAnsi" w:cstheme="minorHAnsi"/>
        </w:rPr>
        <w:t>Potvrdenie o vystavení bankovej záruky/poistenia záruky</w:t>
      </w:r>
    </w:p>
    <w:p w14:paraId="7005F8B1" w14:textId="1B6250B0" w:rsidR="00E64420" w:rsidRDefault="00E64420" w:rsidP="00E64420">
      <w:pPr>
        <w:pStyle w:val="Odsekzoznamu"/>
        <w:ind w:left="1843" w:hanging="1417"/>
        <w:jc w:val="both"/>
        <w:rPr>
          <w:rFonts w:asciiTheme="minorHAnsi" w:hAnsiTheme="minorHAnsi" w:cstheme="minorHAnsi"/>
        </w:rPr>
      </w:pPr>
      <w:r>
        <w:rPr>
          <w:rFonts w:asciiTheme="minorHAnsi" w:hAnsiTheme="minorHAnsi" w:cs="Calibri"/>
          <w:b/>
          <w:bCs/>
          <w:lang w:eastAsia="cs-CZ"/>
        </w:rPr>
        <w:lastRenderedPageBreak/>
        <w:t>Príloha č</w:t>
      </w:r>
      <w:r w:rsidRPr="00F7090F">
        <w:rPr>
          <w:rFonts w:asciiTheme="minorHAnsi" w:hAnsiTheme="minorHAnsi" w:cs="Calibri"/>
          <w:lang w:eastAsia="cs-CZ"/>
        </w:rPr>
        <w:t>.</w:t>
      </w:r>
      <w:r w:rsidRPr="00F7090F">
        <w:rPr>
          <w:rFonts w:asciiTheme="minorHAnsi" w:hAnsiTheme="minorHAnsi" w:cstheme="minorHAnsi"/>
        </w:rPr>
        <w:t xml:space="preserve"> </w:t>
      </w:r>
      <w:r w:rsidR="00F7090F" w:rsidRPr="002C6492">
        <w:rPr>
          <w:rFonts w:asciiTheme="minorHAnsi" w:hAnsiTheme="minorHAnsi" w:cstheme="minorHAnsi"/>
          <w:b/>
          <w:bCs/>
        </w:rPr>
        <w:t>6</w:t>
      </w:r>
      <w:r w:rsidRPr="0043419F">
        <w:rPr>
          <w:rFonts w:asciiTheme="minorHAnsi" w:hAnsiTheme="minorHAnsi" w:cstheme="minorHAnsi"/>
          <w:b/>
          <w:bCs/>
        </w:rPr>
        <w:t>:</w:t>
      </w:r>
      <w:r>
        <w:rPr>
          <w:rFonts w:asciiTheme="minorHAnsi" w:hAnsiTheme="minorHAnsi" w:cstheme="minorHAnsi"/>
        </w:rPr>
        <w:tab/>
      </w:r>
      <w:r w:rsidRPr="0043419F">
        <w:rPr>
          <w:rFonts w:asciiTheme="minorHAnsi" w:hAnsiTheme="minorHAnsi" w:cstheme="minorHAnsi"/>
        </w:rPr>
        <w:t>Potvrdenie o zriadení transparentného bankového účtu zhotoviteľa</w:t>
      </w:r>
    </w:p>
    <w:p w14:paraId="30E92BD6" w14:textId="77777777" w:rsidR="00E64420" w:rsidRDefault="00E64420" w:rsidP="00E64420">
      <w:pPr>
        <w:pStyle w:val="Odsekzoznamu"/>
        <w:ind w:left="1843" w:hanging="1417"/>
        <w:jc w:val="both"/>
        <w:rPr>
          <w:rFonts w:asciiTheme="minorHAnsi" w:hAnsiTheme="minorHAnsi" w:cs="Calibri"/>
          <w:lang w:eastAsia="cs-CZ"/>
        </w:rPr>
      </w:pPr>
    </w:p>
    <w:p w14:paraId="4D08A7B6" w14:textId="612A01F0" w:rsidR="009F2A7B" w:rsidRDefault="00E64420" w:rsidP="00E70256">
      <w:pPr>
        <w:pStyle w:val="Odsekzoznamu"/>
        <w:numPr>
          <w:ilvl w:val="0"/>
          <w:numId w:val="43"/>
        </w:numPr>
        <w:tabs>
          <w:tab w:val="left" w:pos="426"/>
        </w:tabs>
        <w:spacing w:after="100" w:afterAutospacing="1"/>
        <w:ind w:left="0" w:firstLine="0"/>
        <w:jc w:val="both"/>
        <w:rPr>
          <w:rFonts w:asciiTheme="minorHAnsi" w:hAnsiTheme="minorHAnsi" w:cs="Calibri"/>
          <w:lang w:eastAsia="cs-CZ"/>
        </w:rPr>
      </w:pPr>
      <w:r w:rsidRPr="001B4FBE">
        <w:rPr>
          <w:rFonts w:asciiTheme="minorHAnsi" w:hAnsiTheme="minorHAnsi" w:cs="Calibri"/>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r>
        <w:rPr>
          <w:rFonts w:asciiTheme="minorHAnsi" w:hAnsiTheme="minorHAnsi" w:cs="Calibri"/>
          <w:lang w:eastAsia="cs-CZ"/>
        </w:rPr>
        <w:t xml:space="preserve"> </w:t>
      </w:r>
      <w:r w:rsidRPr="001866A4">
        <w:rPr>
          <w:rFonts w:asciiTheme="minorHAnsi" w:hAnsiTheme="minorHAnsi" w:cs="Calibri"/>
          <w:lang w:eastAsia="cs-CZ"/>
        </w:rPr>
        <w:t>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1DA0F052" w14:textId="77777777" w:rsidR="00E70256" w:rsidRPr="00C05CC2" w:rsidRDefault="00E70256" w:rsidP="00C05CC2">
      <w:pPr>
        <w:pStyle w:val="Odsekzoznamu"/>
        <w:tabs>
          <w:tab w:val="left" w:pos="426"/>
        </w:tabs>
        <w:spacing w:after="100" w:afterAutospacing="1"/>
        <w:ind w:left="0"/>
        <w:jc w:val="both"/>
        <w:rPr>
          <w:rFonts w:asciiTheme="minorHAnsi" w:hAnsiTheme="minorHAnsi" w:cs="Calibri"/>
          <w:lang w:eastAsia="cs-CZ"/>
        </w:rPr>
      </w:pPr>
    </w:p>
    <w:p w14:paraId="22069A3F" w14:textId="052D00D2" w:rsidR="009F2A7B" w:rsidRPr="009F2A7B" w:rsidRDefault="00B022BF" w:rsidP="00C05CC2">
      <w:pPr>
        <w:pStyle w:val="Odsekzoznamu"/>
        <w:numPr>
          <w:ilvl w:val="0"/>
          <w:numId w:val="43"/>
        </w:numPr>
        <w:tabs>
          <w:tab w:val="left" w:pos="426"/>
        </w:tabs>
        <w:ind w:left="0" w:firstLine="0"/>
        <w:jc w:val="both"/>
        <w:rPr>
          <w:rFonts w:asciiTheme="minorHAnsi" w:hAnsiTheme="minorHAnsi" w:cs="Calibri"/>
          <w:lang w:eastAsia="cs-CZ"/>
        </w:rPr>
      </w:pPr>
      <w:ins w:id="34" w:author="Brozmanová Beáta" w:date="2024-02-20T10:13:00Z" w16du:dateUtc="2024-02-20T09:13:00Z">
        <w:r>
          <w:rPr>
            <w:rFonts w:asciiTheme="minorHAnsi" w:hAnsiTheme="minorHAnsi" w:cs="Calibri"/>
            <w:lang w:eastAsia="cs-CZ"/>
          </w:rPr>
          <w:t xml:space="preserve">Zhotoviteľ sa </w:t>
        </w:r>
      </w:ins>
      <w:ins w:id="35" w:author="Brozmanová Beáta" w:date="2024-02-20T10:12:00Z" w16du:dateUtc="2024-02-20T09:12:00Z">
        <w:r w:rsidRPr="00B022BF">
          <w:rPr>
            <w:rFonts w:asciiTheme="minorHAnsi" w:hAnsiTheme="minorHAnsi" w:cs="Calibri"/>
            <w:lang w:eastAsia="cs-CZ"/>
          </w:rPr>
          <w:t>zaväzuje strpieť výkon auditu/kontroly súvisiaceho s poskytnutými Prostriedkami mechanizmu, a to oprávnenými osobami na výkon tejto kontroly/auditu a poskytnúť im všetku potrebnú súčinnosť, a to aj po zániku Zmluvy z akéhokoľvek dôvodu. Oprávnené osoby na výkon kontroly/auditu sú najmä: a) Vykonávateľ, b) sprostredkovateľ podľa Zmluvy o poskytnutí prostriedkov, c) NIKA, d) Úrad vládneho auditu, e) Ministerstvo financií SR, f) Najvyšší kontrolný úrad SR, g) Orgány štátnej správy podľa § 2 zákona č. 35/2019 Z. z. o finančnej správe a o zmene a doplnení niektorých zákonov v znení neskorších predpisov, h) Protimonopolný úrad SR, i) Európska komisia, j) Orgán zabezpečujúci ochranu finančných záujmov EÚ, k) Európsky úrad pre boj proti podvodom (OLAF), l) Európsky dvor audítorov (EDA), m) Európska prokuratúra (EPPO), n) Úrad pre verejné obstarávanie, a/alebo každá osoba poverená v súlade s právnym rámcom niektorým z vyššie uvedených subjektov</w:t>
        </w:r>
      </w:ins>
      <w:del w:id="36" w:author="Brozmanová Beáta" w:date="2024-02-20T10:12:00Z" w16du:dateUtc="2024-02-20T09:12:00Z">
        <w:r w:rsidR="009F2A7B" w:rsidRPr="009F2A7B" w:rsidDel="00B022BF">
          <w:rPr>
            <w:rFonts w:asciiTheme="minorHAnsi" w:hAnsiTheme="minorHAnsi" w:cs="Calibri"/>
            <w:lang w:eastAsia="cs-CZ"/>
          </w:rPr>
          <w:delText xml:space="preserve">Zhotoviteľ sa zaväzuje strpieť výkon kontroly/auditu súvisiaceho s dodávkou tovaru, vykonaním diela a poskytovaním služieb kedykoľvek počas platnosti a účinnosti príslušnej </w:delText>
        </w:r>
        <w:r w:rsidR="009F2A7B" w:rsidDel="00B022BF">
          <w:rPr>
            <w:rFonts w:asciiTheme="minorHAnsi" w:hAnsiTheme="minorHAnsi" w:cstheme="minorHAnsi"/>
          </w:rPr>
          <w:delText>Z</w:delText>
        </w:r>
        <w:r w:rsidR="009F2A7B" w:rsidRPr="00DC5671" w:rsidDel="00B022BF">
          <w:rPr>
            <w:rFonts w:asciiTheme="minorHAnsi" w:hAnsiTheme="minorHAnsi" w:cstheme="minorHAnsi"/>
          </w:rPr>
          <w:delText xml:space="preserve">mluvy </w:delText>
        </w:r>
        <w:r w:rsidR="009F2A7B" w:rsidRPr="00500C81" w:rsidDel="00B022BF">
          <w:rPr>
            <w:rFonts w:asciiTheme="minorHAnsi" w:hAnsiTheme="minorHAnsi" w:cstheme="minorHAnsi"/>
          </w:rPr>
          <w:delText>o</w:delText>
        </w:r>
        <w:r w:rsidR="009F2A7B" w:rsidDel="00B022BF">
          <w:rPr>
            <w:rFonts w:asciiTheme="minorHAnsi" w:hAnsiTheme="minorHAnsi" w:cstheme="minorHAnsi"/>
          </w:rPr>
          <w:delText> poskytnutí prostredkov mechanizmu</w:delText>
        </w:r>
        <w:r w:rsidR="009F2A7B" w:rsidRPr="00500C81" w:rsidDel="00B022BF">
          <w:rPr>
            <w:rFonts w:asciiTheme="minorHAnsi" w:hAnsiTheme="minorHAnsi" w:cstheme="minorHAnsi"/>
          </w:rPr>
          <w:delText xml:space="preserve"> na</w:delText>
        </w:r>
        <w:r w:rsidR="009F2A7B" w:rsidDel="00B022BF">
          <w:rPr>
            <w:rFonts w:asciiTheme="minorHAnsi" w:hAnsiTheme="minorHAnsi" w:cstheme="minorHAnsi"/>
          </w:rPr>
          <w:delText xml:space="preserve"> podporu obnovy a odolnosti</w:delText>
        </w:r>
        <w:r w:rsidR="009F2A7B" w:rsidRPr="00500C81" w:rsidDel="00B022BF">
          <w:rPr>
            <w:rFonts w:asciiTheme="minorHAnsi" w:hAnsiTheme="minorHAnsi" w:cstheme="minorHAnsi"/>
          </w:rPr>
          <w:delText xml:space="preserve"> uzatvorenej medzi </w:delText>
        </w:r>
        <w:r w:rsidR="009F2A7B" w:rsidDel="00B022BF">
          <w:rPr>
            <w:rFonts w:asciiTheme="minorHAnsi" w:hAnsiTheme="minorHAnsi" w:cstheme="minorHAnsi"/>
          </w:rPr>
          <w:delText>vykonávat</w:delText>
        </w:r>
        <w:r w:rsidR="009F2A7B" w:rsidRPr="00500C81" w:rsidDel="00B022BF">
          <w:rPr>
            <w:rFonts w:asciiTheme="minorHAnsi" w:hAnsiTheme="minorHAnsi" w:cstheme="minorHAnsi"/>
          </w:rPr>
          <w:delText>eľom</w:delText>
        </w:r>
        <w:r w:rsidR="009F2A7B" w:rsidRPr="009F2A7B" w:rsidDel="00B022BF">
          <w:rPr>
            <w:rFonts w:asciiTheme="minorHAnsi" w:hAnsiTheme="minorHAnsi" w:cs="Calibri"/>
            <w:lang w:eastAsia="cs-CZ"/>
          </w:rPr>
          <w:delText xml:space="preserve"> </w:delText>
        </w:r>
        <w:r w:rsidR="009F2A7B" w:rsidDel="00B022BF">
          <w:rPr>
            <w:rFonts w:asciiTheme="minorHAnsi" w:hAnsiTheme="minorHAnsi" w:cs="Calibri"/>
            <w:lang w:eastAsia="cs-CZ"/>
          </w:rPr>
          <w:delText>a </w:delText>
        </w:r>
        <w:r w:rsidR="004861AA" w:rsidRPr="009F2A7B" w:rsidDel="00B022BF">
          <w:rPr>
            <w:rFonts w:asciiTheme="minorHAnsi" w:hAnsiTheme="minorHAnsi" w:cs="Calibri"/>
            <w:lang w:eastAsia="cs-CZ"/>
          </w:rPr>
          <w:delText>objednávateľom</w:delText>
        </w:r>
        <w:r w:rsidR="004861AA" w:rsidDel="00B022BF">
          <w:rPr>
            <w:rFonts w:asciiTheme="minorHAnsi" w:hAnsiTheme="minorHAnsi" w:cs="Calibri"/>
            <w:lang w:eastAsia="cs-CZ"/>
          </w:rPr>
          <w:delText xml:space="preserve"> </w:delText>
        </w:r>
        <w:r w:rsidR="009F2A7B" w:rsidDel="00B022BF">
          <w:rPr>
            <w:rFonts w:asciiTheme="minorHAnsi" w:hAnsiTheme="minorHAnsi" w:cs="Calibri"/>
            <w:lang w:eastAsia="cs-CZ"/>
          </w:rPr>
          <w:delText xml:space="preserve">ako </w:delText>
        </w:r>
        <w:r w:rsidR="004861AA" w:rsidDel="00B022BF">
          <w:rPr>
            <w:rFonts w:asciiTheme="minorHAnsi" w:hAnsiTheme="minorHAnsi" w:cs="Calibri"/>
            <w:lang w:eastAsia="cs-CZ"/>
          </w:rPr>
          <w:delText>prijímateľom</w:delText>
        </w:r>
        <w:r w:rsidR="004861AA" w:rsidRPr="009F2A7B" w:rsidDel="00B022BF">
          <w:rPr>
            <w:rFonts w:asciiTheme="minorHAnsi" w:hAnsiTheme="minorHAnsi" w:cs="Calibri"/>
            <w:lang w:eastAsia="cs-CZ"/>
          </w:rPr>
          <w:delText xml:space="preserve"> </w:delText>
        </w:r>
        <w:r w:rsidR="004861AA" w:rsidDel="00B022BF">
          <w:rPr>
            <w:rFonts w:asciiTheme="minorHAnsi" w:hAnsiTheme="minorHAnsi" w:cs="Calibri"/>
            <w:lang w:eastAsia="cs-CZ"/>
          </w:rPr>
          <w:delText xml:space="preserve">prostriedkov </w:delText>
        </w:r>
        <w:r w:rsidR="009F2A7B" w:rsidRPr="009F2A7B" w:rsidDel="00B022BF">
          <w:rPr>
            <w:rFonts w:asciiTheme="minorHAnsi" w:hAnsiTheme="minorHAnsi" w:cs="Calibri"/>
            <w:lang w:eastAsia="cs-CZ"/>
          </w:rPr>
          <w:delText xml:space="preserve">za účelom financovania predmetných tovarov, diela a služieb, a to zo strany oprávnených osôb na výkon kontroly/auditu v zmysle príslušných právnych predpisov SR, najmä zákona č. 357/2015 Z. z. o finančnej kontrole a audite a o zmene a doplnení niektorých zákonov v znení neskorších predpisov a príslušnej </w:delText>
        </w:r>
        <w:r w:rsidR="004861AA" w:rsidDel="00B022BF">
          <w:rPr>
            <w:rFonts w:asciiTheme="minorHAnsi" w:hAnsiTheme="minorHAnsi" w:cstheme="minorHAnsi"/>
          </w:rPr>
          <w:delText>Z</w:delText>
        </w:r>
        <w:r w:rsidR="004861AA" w:rsidRPr="00DC5671" w:rsidDel="00B022BF">
          <w:rPr>
            <w:rFonts w:asciiTheme="minorHAnsi" w:hAnsiTheme="minorHAnsi" w:cstheme="minorHAnsi"/>
          </w:rPr>
          <w:delText xml:space="preserve">mluvy </w:delText>
        </w:r>
        <w:r w:rsidR="004861AA" w:rsidRPr="00500C81" w:rsidDel="00B022BF">
          <w:rPr>
            <w:rFonts w:asciiTheme="minorHAnsi" w:hAnsiTheme="minorHAnsi" w:cstheme="minorHAnsi"/>
          </w:rPr>
          <w:delText>o</w:delText>
        </w:r>
        <w:r w:rsidR="004861AA" w:rsidDel="00B022BF">
          <w:rPr>
            <w:rFonts w:asciiTheme="minorHAnsi" w:hAnsiTheme="minorHAnsi" w:cstheme="minorHAnsi"/>
          </w:rPr>
          <w:delText> poskytnutí prostredkov mechanizmu</w:delText>
        </w:r>
        <w:r w:rsidR="004861AA" w:rsidRPr="00500C81" w:rsidDel="00B022BF">
          <w:rPr>
            <w:rFonts w:asciiTheme="minorHAnsi" w:hAnsiTheme="minorHAnsi" w:cstheme="minorHAnsi"/>
          </w:rPr>
          <w:delText xml:space="preserve"> na</w:delText>
        </w:r>
        <w:r w:rsidR="004861AA" w:rsidDel="00B022BF">
          <w:rPr>
            <w:rFonts w:asciiTheme="minorHAnsi" w:hAnsiTheme="minorHAnsi" w:cstheme="minorHAnsi"/>
          </w:rPr>
          <w:delText xml:space="preserve"> podporu obnovy a odolnosti</w:delText>
        </w:r>
        <w:r w:rsidR="009F2A7B" w:rsidRPr="009F2A7B" w:rsidDel="00B022BF">
          <w:rPr>
            <w:rFonts w:asciiTheme="minorHAnsi" w:hAnsiTheme="minorHAnsi" w:cs="Calibri"/>
            <w:lang w:eastAsia="cs-CZ"/>
          </w:rPr>
          <w:delText xml:space="preserve"> a jej príloh a poskytnúť týmto orgánom riadne a včas všetku potrebnú súčinnosť.</w:delText>
        </w:r>
      </w:del>
      <w:r w:rsidR="009F2A7B" w:rsidRPr="009F2A7B">
        <w:rPr>
          <w:rFonts w:asciiTheme="minorHAnsi" w:hAnsiTheme="minorHAnsi" w:cs="Calibri"/>
          <w:lang w:eastAsia="cs-CZ"/>
        </w:rPr>
        <w:t xml:space="preserve">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3AD61DAC" w14:textId="77777777" w:rsidR="009F2A7B" w:rsidRPr="001866A4" w:rsidRDefault="009F2A7B" w:rsidP="00C05CC2">
      <w:pPr>
        <w:pStyle w:val="Odsekzoznamu"/>
        <w:tabs>
          <w:tab w:val="left" w:pos="426"/>
        </w:tabs>
        <w:spacing w:after="100" w:afterAutospacing="1"/>
        <w:ind w:left="0"/>
        <w:jc w:val="both"/>
        <w:rPr>
          <w:rFonts w:asciiTheme="minorHAnsi" w:hAnsiTheme="minorHAnsi" w:cs="Calibri"/>
          <w:lang w:eastAsia="cs-CZ"/>
        </w:rPr>
      </w:pPr>
    </w:p>
    <w:p w14:paraId="488774F3" w14:textId="721CA6E4" w:rsidR="00E64420"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129D0250" w:rsidR="00C450E0" w:rsidRPr="00906D51" w:rsidRDefault="00C450E0" w:rsidP="00C450E0">
      <w:pPr>
        <w:rPr>
          <w:rFonts w:cs="Calibri"/>
          <w:lang w:eastAsia="cs-CZ"/>
        </w:rPr>
      </w:pPr>
      <w:r w:rsidRPr="00906D51">
        <w:rPr>
          <w:rFonts w:cs="Calibri"/>
          <w:lang w:eastAsia="cs-CZ"/>
        </w:rPr>
        <w:t>V </w:t>
      </w:r>
      <w:r w:rsidR="00A74C13">
        <w:rPr>
          <w:rFonts w:cs="Calibri"/>
          <w:lang w:eastAsia="cs-CZ"/>
        </w:rPr>
        <w:t xml:space="preserve">.......................  </w:t>
      </w:r>
      <w:r w:rsidRPr="00906D51">
        <w:rPr>
          <w:rFonts w:cs="Calibri"/>
          <w:lang w:eastAsia="cs-CZ"/>
        </w:rPr>
        <w:t xml:space="preserve">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1E3901FC" w14:textId="77777777" w:rsidR="00C450E0" w:rsidRDefault="00C450E0" w:rsidP="00C450E0">
      <w:pPr>
        <w:rPr>
          <w:rFonts w:cs="Calibri"/>
          <w:b/>
          <w:lang w:eastAsia="cs-CZ"/>
        </w:rPr>
      </w:pP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0B96E451" w14:textId="77777777" w:rsidR="00C450E0" w:rsidRPr="00906D51" w:rsidRDefault="00C450E0" w:rsidP="00C450E0">
      <w:pPr>
        <w:tabs>
          <w:tab w:val="left" w:pos="4500"/>
          <w:tab w:val="left" w:pos="4962"/>
        </w:tabs>
        <w:spacing w:after="120"/>
        <w:rPr>
          <w:rFonts w:cs="Calibri"/>
          <w:lang w:eastAsia="cs-CZ"/>
        </w:rPr>
      </w:pPr>
    </w:p>
    <w:p w14:paraId="36C1BBB0" w14:textId="77777777" w:rsidR="00C450E0" w:rsidRPr="00906D51" w:rsidRDefault="00C450E0" w:rsidP="00C450E0">
      <w:pPr>
        <w:tabs>
          <w:tab w:val="left" w:pos="4500"/>
          <w:tab w:val="left" w:pos="4962"/>
        </w:tabs>
        <w:spacing w:after="120"/>
        <w:rPr>
          <w:rFonts w:cs="Calibri"/>
          <w:lang w:eastAsia="cs-CZ"/>
        </w:rPr>
      </w:pP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2FD135CE" w14:textId="51480F0B" w:rsidR="00A74C13" w:rsidRPr="006B5DE6" w:rsidRDefault="006B5DE6" w:rsidP="00C450E0">
      <w:pPr>
        <w:tabs>
          <w:tab w:val="left" w:pos="1134"/>
          <w:tab w:val="left" w:pos="6096"/>
        </w:tabs>
        <w:rPr>
          <w:rFonts w:ascii="Calibri" w:hAnsi="Calibri" w:cs="Calibri"/>
          <w:b/>
        </w:rPr>
      </w:pPr>
      <w:r w:rsidRPr="006B5DE6">
        <w:rPr>
          <w:rFonts w:ascii="Calibri" w:hAnsi="Calibri" w:cs="Calibri"/>
          <w:b/>
        </w:rPr>
        <w:t xml:space="preserve">Mgr. </w:t>
      </w:r>
      <w:r w:rsidR="00AC2901">
        <w:rPr>
          <w:rFonts w:ascii="Calibri" w:hAnsi="Calibri" w:cs="Calibri"/>
          <w:b/>
        </w:rPr>
        <w:t>Marta Rosiarová</w:t>
      </w:r>
      <w:r w:rsidRPr="006B5DE6">
        <w:rPr>
          <w:rFonts w:ascii="Calibri" w:hAnsi="Calibri" w:cs="Calibri"/>
          <w:b/>
        </w:rPr>
        <w:t>, riaditeľka</w:t>
      </w:r>
    </w:p>
    <w:p w14:paraId="503B7668" w14:textId="77777777" w:rsidR="00C450E0" w:rsidRPr="00A25F33" w:rsidRDefault="00C450E0" w:rsidP="00A21B66">
      <w:pPr>
        <w:pStyle w:val="Bezriadkovania"/>
        <w:tabs>
          <w:tab w:val="left" w:pos="426"/>
        </w:tabs>
        <w:spacing w:after="240"/>
        <w:jc w:val="both"/>
        <w:rPr>
          <w:rFonts w:asciiTheme="minorHAnsi" w:hAnsiTheme="minorHAnsi" w:cstheme="minorHAnsi"/>
          <w:color w:val="auto"/>
          <w:sz w:val="22"/>
          <w:szCs w:val="22"/>
          <w:lang w:eastAsia="cs-CZ"/>
        </w:rPr>
      </w:pPr>
    </w:p>
    <w:sectPr w:rsidR="00C450E0" w:rsidRPr="00A25F33">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F15C6" w14:textId="77777777" w:rsidR="00D205B4" w:rsidRDefault="00D205B4" w:rsidP="00D81E0A">
      <w:pPr>
        <w:spacing w:after="0" w:line="240" w:lineRule="auto"/>
      </w:pPr>
      <w:r>
        <w:separator/>
      </w:r>
    </w:p>
  </w:endnote>
  <w:endnote w:type="continuationSeparator" w:id="0">
    <w:p w14:paraId="3FFC790B" w14:textId="77777777" w:rsidR="00D205B4" w:rsidRDefault="00D205B4"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6079598"/>
      <w:docPartObj>
        <w:docPartGallery w:val="Page Numbers (Bottom of Page)"/>
        <w:docPartUnique/>
      </w:docPartObj>
    </w:sdtPr>
    <w:sdtContent>
      <w:sdt>
        <w:sdtPr>
          <w:id w:val="1728636285"/>
          <w:docPartObj>
            <w:docPartGallery w:val="Page Numbers (Top of Page)"/>
            <w:docPartUnique/>
          </w:docPartObj>
        </w:sdt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AF3121">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F3121">
              <w:rPr>
                <w:b/>
                <w:bCs/>
                <w:noProof/>
              </w:rPr>
              <w:t>23</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32B11" w14:textId="77777777" w:rsidR="00D205B4" w:rsidRDefault="00D205B4" w:rsidP="00D81E0A">
      <w:pPr>
        <w:spacing w:after="0" w:line="240" w:lineRule="auto"/>
      </w:pPr>
      <w:r>
        <w:separator/>
      </w:r>
    </w:p>
  </w:footnote>
  <w:footnote w:type="continuationSeparator" w:id="0">
    <w:p w14:paraId="044C3518" w14:textId="77777777" w:rsidR="00D205B4" w:rsidRDefault="00D205B4"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85C2FD92"/>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8"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20" w15:restartNumberingAfterBreak="0">
    <w:nsid w:val="49E63B9C"/>
    <w:multiLevelType w:val="hybridMultilevel"/>
    <w:tmpl w:val="DC0689B6"/>
    <w:lvl w:ilvl="0" w:tplc="AB44F234">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4"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3E2E60"/>
    <w:multiLevelType w:val="hybridMultilevel"/>
    <w:tmpl w:val="05946332"/>
    <w:lvl w:ilvl="0" w:tplc="E530E7C0">
      <w:start w:val="1"/>
      <w:numFmt w:val="decimal"/>
      <w:lvlText w:val="%1."/>
      <w:lvlJc w:val="left"/>
      <w:pPr>
        <w:ind w:left="36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3"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773C7E44"/>
    <w:multiLevelType w:val="hybridMultilevel"/>
    <w:tmpl w:val="C5107BA6"/>
    <w:lvl w:ilvl="0" w:tplc="38CEC8D0">
      <w:start w:val="1"/>
      <w:numFmt w:val="decimal"/>
      <w:lvlText w:val="%1."/>
      <w:lvlJc w:val="left"/>
      <w:pPr>
        <w:ind w:left="36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8" w15:restartNumberingAfterBreak="0">
    <w:nsid w:val="7D1C70C1"/>
    <w:multiLevelType w:val="multilevel"/>
    <w:tmpl w:val="42C624CE"/>
    <w:lvl w:ilvl="0">
      <w:start w:val="1"/>
      <w:numFmt w:val="decimal"/>
      <w:lvlText w:val="%1."/>
      <w:lvlJc w:val="left"/>
      <w:pPr>
        <w:ind w:left="40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9"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16cid:durableId="1347437799">
    <w:abstractNumId w:val="34"/>
  </w:num>
  <w:num w:numId="2" w16cid:durableId="12568594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338071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69352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26744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50728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67659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873531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8813362">
    <w:abstractNumId w:val="3"/>
  </w:num>
  <w:num w:numId="10" w16cid:durableId="1278215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3789426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382043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30069756">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289059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07661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94887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960614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11525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973129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2122833">
    <w:abstractNumId w:val="39"/>
  </w:num>
  <w:num w:numId="21" w16cid:durableId="967248546">
    <w:abstractNumId w:val="3"/>
  </w:num>
  <w:num w:numId="22" w16cid:durableId="853223066">
    <w:abstractNumId w:val="6"/>
  </w:num>
  <w:num w:numId="23" w16cid:durableId="1513763682">
    <w:abstractNumId w:val="8"/>
  </w:num>
  <w:num w:numId="24" w16cid:durableId="585967345">
    <w:abstractNumId w:val="24"/>
  </w:num>
  <w:num w:numId="25" w16cid:durableId="141125278">
    <w:abstractNumId w:val="32"/>
  </w:num>
  <w:num w:numId="26" w16cid:durableId="930626089">
    <w:abstractNumId w:val="11"/>
  </w:num>
  <w:num w:numId="27" w16cid:durableId="1499998819">
    <w:abstractNumId w:val="26"/>
  </w:num>
  <w:num w:numId="28" w16cid:durableId="1995991976">
    <w:abstractNumId w:val="21"/>
  </w:num>
  <w:num w:numId="29" w16cid:durableId="1142574039">
    <w:abstractNumId w:val="20"/>
  </w:num>
  <w:num w:numId="30" w16cid:durableId="1800880352">
    <w:abstractNumId w:val="18"/>
  </w:num>
  <w:num w:numId="31" w16cid:durableId="102917854">
    <w:abstractNumId w:val="0"/>
  </w:num>
  <w:num w:numId="32" w16cid:durableId="606500434">
    <w:abstractNumId w:val="22"/>
  </w:num>
  <w:num w:numId="33" w16cid:durableId="1359309536">
    <w:abstractNumId w:val="29"/>
  </w:num>
  <w:num w:numId="34" w16cid:durableId="516504268">
    <w:abstractNumId w:val="25"/>
  </w:num>
  <w:num w:numId="35" w16cid:durableId="620770514">
    <w:abstractNumId w:val="28"/>
  </w:num>
  <w:num w:numId="36" w16cid:durableId="356081518">
    <w:abstractNumId w:val="4"/>
  </w:num>
  <w:num w:numId="37" w16cid:durableId="1615283477">
    <w:abstractNumId w:val="31"/>
  </w:num>
  <w:num w:numId="38" w16cid:durableId="1149518815">
    <w:abstractNumId w:val="14"/>
  </w:num>
  <w:num w:numId="39" w16cid:durableId="37316140">
    <w:abstractNumId w:val="15"/>
  </w:num>
  <w:num w:numId="40" w16cid:durableId="459109459">
    <w:abstractNumId w:val="2"/>
  </w:num>
  <w:num w:numId="41" w16cid:durableId="1865903576">
    <w:abstractNumId w:val="5"/>
  </w:num>
  <w:num w:numId="42" w16cid:durableId="293073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34148323">
    <w:abstractNumId w:val="30"/>
  </w:num>
  <w:num w:numId="44" w16cid:durableId="1698501127">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rozmanová Beáta">
    <w15:presenceInfo w15:providerId="AD" w15:userId="S::bbrozmanova@bbsk.sk::6f1b90bf-4baa-4bf4-bc4a-ea4c485eee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0D"/>
    <w:rsid w:val="000165CC"/>
    <w:rsid w:val="00091F9A"/>
    <w:rsid w:val="000928E5"/>
    <w:rsid w:val="000A6780"/>
    <w:rsid w:val="000B0981"/>
    <w:rsid w:val="000D7E22"/>
    <w:rsid w:val="000E0D5F"/>
    <w:rsid w:val="000E4CCD"/>
    <w:rsid w:val="00102A06"/>
    <w:rsid w:val="00140F83"/>
    <w:rsid w:val="00141A18"/>
    <w:rsid w:val="00141CBD"/>
    <w:rsid w:val="0014416A"/>
    <w:rsid w:val="00145B1C"/>
    <w:rsid w:val="00150132"/>
    <w:rsid w:val="0017210A"/>
    <w:rsid w:val="00180114"/>
    <w:rsid w:val="0019528E"/>
    <w:rsid w:val="001A536C"/>
    <w:rsid w:val="001F268E"/>
    <w:rsid w:val="001F4180"/>
    <w:rsid w:val="001F7E94"/>
    <w:rsid w:val="00223A52"/>
    <w:rsid w:val="00224052"/>
    <w:rsid w:val="0024461E"/>
    <w:rsid w:val="00257BFB"/>
    <w:rsid w:val="00285A0C"/>
    <w:rsid w:val="002947AB"/>
    <w:rsid w:val="002B4232"/>
    <w:rsid w:val="002C2501"/>
    <w:rsid w:val="002C6492"/>
    <w:rsid w:val="002D272B"/>
    <w:rsid w:val="00303483"/>
    <w:rsid w:val="00305C46"/>
    <w:rsid w:val="00317C82"/>
    <w:rsid w:val="0033034B"/>
    <w:rsid w:val="00337EDA"/>
    <w:rsid w:val="003452BD"/>
    <w:rsid w:val="003460FB"/>
    <w:rsid w:val="00353C57"/>
    <w:rsid w:val="00354B3F"/>
    <w:rsid w:val="003763B5"/>
    <w:rsid w:val="0037792E"/>
    <w:rsid w:val="00382B18"/>
    <w:rsid w:val="0038391A"/>
    <w:rsid w:val="003A09D2"/>
    <w:rsid w:val="003A4AAB"/>
    <w:rsid w:val="003B11C9"/>
    <w:rsid w:val="003B65F0"/>
    <w:rsid w:val="003E0160"/>
    <w:rsid w:val="004169FF"/>
    <w:rsid w:val="00431583"/>
    <w:rsid w:val="00452B40"/>
    <w:rsid w:val="004541CE"/>
    <w:rsid w:val="00470981"/>
    <w:rsid w:val="00472471"/>
    <w:rsid w:val="004861AA"/>
    <w:rsid w:val="00493C8C"/>
    <w:rsid w:val="00494205"/>
    <w:rsid w:val="00494AD6"/>
    <w:rsid w:val="00494F2D"/>
    <w:rsid w:val="00496636"/>
    <w:rsid w:val="00496E86"/>
    <w:rsid w:val="004B0F6C"/>
    <w:rsid w:val="004B6729"/>
    <w:rsid w:val="004D08DB"/>
    <w:rsid w:val="004D76E1"/>
    <w:rsid w:val="004E265D"/>
    <w:rsid w:val="004F464E"/>
    <w:rsid w:val="004F774A"/>
    <w:rsid w:val="00500C81"/>
    <w:rsid w:val="005028F6"/>
    <w:rsid w:val="00514E54"/>
    <w:rsid w:val="00550FFC"/>
    <w:rsid w:val="00561AB1"/>
    <w:rsid w:val="00561DC1"/>
    <w:rsid w:val="00563FF2"/>
    <w:rsid w:val="005B7A0E"/>
    <w:rsid w:val="005F4C1C"/>
    <w:rsid w:val="005F634F"/>
    <w:rsid w:val="00600ED8"/>
    <w:rsid w:val="00613742"/>
    <w:rsid w:val="0062001A"/>
    <w:rsid w:val="00626F11"/>
    <w:rsid w:val="00636D91"/>
    <w:rsid w:val="0063741D"/>
    <w:rsid w:val="0067125E"/>
    <w:rsid w:val="00681EC2"/>
    <w:rsid w:val="0068237C"/>
    <w:rsid w:val="006B2F24"/>
    <w:rsid w:val="006B5DE6"/>
    <w:rsid w:val="006E1EB5"/>
    <w:rsid w:val="006F1B30"/>
    <w:rsid w:val="00701031"/>
    <w:rsid w:val="00703B19"/>
    <w:rsid w:val="00716849"/>
    <w:rsid w:val="007222F2"/>
    <w:rsid w:val="0073020D"/>
    <w:rsid w:val="00737CC3"/>
    <w:rsid w:val="0074746D"/>
    <w:rsid w:val="00753E1A"/>
    <w:rsid w:val="007612D2"/>
    <w:rsid w:val="007618D5"/>
    <w:rsid w:val="00792BA8"/>
    <w:rsid w:val="007B3743"/>
    <w:rsid w:val="007C0009"/>
    <w:rsid w:val="007D32B3"/>
    <w:rsid w:val="007E2170"/>
    <w:rsid w:val="008018B1"/>
    <w:rsid w:val="00803EE2"/>
    <w:rsid w:val="0080602F"/>
    <w:rsid w:val="00822947"/>
    <w:rsid w:val="008426D2"/>
    <w:rsid w:val="008426E6"/>
    <w:rsid w:val="0086292D"/>
    <w:rsid w:val="00871348"/>
    <w:rsid w:val="00871749"/>
    <w:rsid w:val="0087191E"/>
    <w:rsid w:val="008A1AA5"/>
    <w:rsid w:val="008A1DC0"/>
    <w:rsid w:val="008A26F7"/>
    <w:rsid w:val="008A575A"/>
    <w:rsid w:val="008B0791"/>
    <w:rsid w:val="008B1C86"/>
    <w:rsid w:val="008C5E74"/>
    <w:rsid w:val="008D40CB"/>
    <w:rsid w:val="008E14F7"/>
    <w:rsid w:val="008F3191"/>
    <w:rsid w:val="008F4D0F"/>
    <w:rsid w:val="009114A2"/>
    <w:rsid w:val="009127D0"/>
    <w:rsid w:val="009155AC"/>
    <w:rsid w:val="0093552C"/>
    <w:rsid w:val="0094327F"/>
    <w:rsid w:val="009516C0"/>
    <w:rsid w:val="00987CAB"/>
    <w:rsid w:val="009A7A6A"/>
    <w:rsid w:val="009C356B"/>
    <w:rsid w:val="009C48B1"/>
    <w:rsid w:val="009D240E"/>
    <w:rsid w:val="009D398D"/>
    <w:rsid w:val="009F2A7B"/>
    <w:rsid w:val="009F58BA"/>
    <w:rsid w:val="00A0564D"/>
    <w:rsid w:val="00A1166F"/>
    <w:rsid w:val="00A148FE"/>
    <w:rsid w:val="00A21B66"/>
    <w:rsid w:val="00A25F33"/>
    <w:rsid w:val="00A27C17"/>
    <w:rsid w:val="00A43D08"/>
    <w:rsid w:val="00A468CB"/>
    <w:rsid w:val="00A703A9"/>
    <w:rsid w:val="00A74C13"/>
    <w:rsid w:val="00AB18FC"/>
    <w:rsid w:val="00AC05AF"/>
    <w:rsid w:val="00AC2901"/>
    <w:rsid w:val="00AC7C75"/>
    <w:rsid w:val="00AE5F9D"/>
    <w:rsid w:val="00AF3121"/>
    <w:rsid w:val="00B022BF"/>
    <w:rsid w:val="00B03220"/>
    <w:rsid w:val="00B0714A"/>
    <w:rsid w:val="00B22AA5"/>
    <w:rsid w:val="00B26841"/>
    <w:rsid w:val="00B31473"/>
    <w:rsid w:val="00B355A3"/>
    <w:rsid w:val="00B43F06"/>
    <w:rsid w:val="00B476C8"/>
    <w:rsid w:val="00BC1E1D"/>
    <w:rsid w:val="00BF48D0"/>
    <w:rsid w:val="00BF4944"/>
    <w:rsid w:val="00C05CC2"/>
    <w:rsid w:val="00C10202"/>
    <w:rsid w:val="00C10253"/>
    <w:rsid w:val="00C23456"/>
    <w:rsid w:val="00C43756"/>
    <w:rsid w:val="00C450E0"/>
    <w:rsid w:val="00C53D32"/>
    <w:rsid w:val="00C622B6"/>
    <w:rsid w:val="00C75F67"/>
    <w:rsid w:val="00C77416"/>
    <w:rsid w:val="00C90B2E"/>
    <w:rsid w:val="00CA550D"/>
    <w:rsid w:val="00CC5740"/>
    <w:rsid w:val="00CC5D31"/>
    <w:rsid w:val="00CD0C0A"/>
    <w:rsid w:val="00CD227D"/>
    <w:rsid w:val="00CD2FAA"/>
    <w:rsid w:val="00CE04E7"/>
    <w:rsid w:val="00CE4684"/>
    <w:rsid w:val="00CE702F"/>
    <w:rsid w:val="00CE70B1"/>
    <w:rsid w:val="00D10BDE"/>
    <w:rsid w:val="00D205B4"/>
    <w:rsid w:val="00D23128"/>
    <w:rsid w:val="00D232AD"/>
    <w:rsid w:val="00D23F33"/>
    <w:rsid w:val="00D2607F"/>
    <w:rsid w:val="00D43FEB"/>
    <w:rsid w:val="00D5628E"/>
    <w:rsid w:val="00D63307"/>
    <w:rsid w:val="00D7189D"/>
    <w:rsid w:val="00D72C87"/>
    <w:rsid w:val="00D81E0A"/>
    <w:rsid w:val="00D95C56"/>
    <w:rsid w:val="00DA34D2"/>
    <w:rsid w:val="00DA39EA"/>
    <w:rsid w:val="00DA3AB7"/>
    <w:rsid w:val="00DA4433"/>
    <w:rsid w:val="00DB5016"/>
    <w:rsid w:val="00DB743A"/>
    <w:rsid w:val="00DB7F66"/>
    <w:rsid w:val="00DC5B6D"/>
    <w:rsid w:val="00DD4FF8"/>
    <w:rsid w:val="00DD5D1D"/>
    <w:rsid w:val="00DD718D"/>
    <w:rsid w:val="00DF1BB4"/>
    <w:rsid w:val="00DF366D"/>
    <w:rsid w:val="00DF428C"/>
    <w:rsid w:val="00E00682"/>
    <w:rsid w:val="00E021B3"/>
    <w:rsid w:val="00E57ACC"/>
    <w:rsid w:val="00E6091A"/>
    <w:rsid w:val="00E64420"/>
    <w:rsid w:val="00E70256"/>
    <w:rsid w:val="00E860DB"/>
    <w:rsid w:val="00E877AA"/>
    <w:rsid w:val="00E913E7"/>
    <w:rsid w:val="00EA2AF6"/>
    <w:rsid w:val="00EA664E"/>
    <w:rsid w:val="00EB0877"/>
    <w:rsid w:val="00EE6F2F"/>
    <w:rsid w:val="00EF3FDF"/>
    <w:rsid w:val="00EF7439"/>
    <w:rsid w:val="00F00E35"/>
    <w:rsid w:val="00F10490"/>
    <w:rsid w:val="00F25025"/>
    <w:rsid w:val="00F55539"/>
    <w:rsid w:val="00F61C6E"/>
    <w:rsid w:val="00F626C0"/>
    <w:rsid w:val="00F62B3C"/>
    <w:rsid w:val="00F64EE1"/>
    <w:rsid w:val="00F7090F"/>
    <w:rsid w:val="00F91106"/>
    <w:rsid w:val="00F94F7B"/>
    <w:rsid w:val="00F966B5"/>
    <w:rsid w:val="00FA4E94"/>
    <w:rsid w:val="00FA6EB8"/>
    <w:rsid w:val="00FC3A99"/>
    <w:rsid w:val="00FC793C"/>
    <w:rsid w:val="00FD5C30"/>
    <w:rsid w:val="00FE6B50"/>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docId w15:val="{0CA359A6-513C-4D84-B707-E4AAC26EF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semiHidden/>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871749"/>
    <w:pPr>
      <w:spacing w:after="0" w:line="240" w:lineRule="auto"/>
    </w:pPr>
  </w:style>
  <w:style w:type="character" w:customStyle="1" w:styleId="cf01">
    <w:name w:val="cf01"/>
    <w:basedOn w:val="Predvolenpsmoodseku"/>
    <w:rsid w:val="00F2502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4" ma:contentTypeDescription="Umožňuje vytvoriť nový dokument." ma:contentTypeScope="" ma:versionID="e2be9b815732860f28beddc88c95b613">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c81e79617dfa9ed43ea989d223b9ee18"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d8459ab-69c4-4388-82d8-f6d8c641e66a}"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379CD7-CA27-461F-96D8-406BE7FB107B}">
  <ds:schemaRefs>
    <ds:schemaRef ds:uri="http://schemas.openxmlformats.org/officeDocument/2006/bibliography"/>
  </ds:schemaRefs>
</ds:datastoreItem>
</file>

<file path=customXml/itemProps2.xml><?xml version="1.0" encoding="utf-8"?>
<ds:datastoreItem xmlns:ds="http://schemas.openxmlformats.org/officeDocument/2006/customXml" ds:itemID="{15D3BA0F-0270-4D8A-957D-C6F83E3FC9FC}">
  <ds:schemaRefs>
    <ds:schemaRef ds:uri="http://schemas.microsoft.com/sharepoint/v3/contenttype/forms"/>
  </ds:schemaRefs>
</ds:datastoreItem>
</file>

<file path=customXml/itemProps3.xml><?xml version="1.0" encoding="utf-8"?>
<ds:datastoreItem xmlns:ds="http://schemas.openxmlformats.org/officeDocument/2006/customXml" ds:itemID="{7D1C42A1-8FE9-4B56-A7B5-BE31227AB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11964</Words>
  <Characters>68201</Characters>
  <Application>Microsoft Office Word</Application>
  <DocSecurity>0</DocSecurity>
  <Lines>568</Lines>
  <Paragraphs>160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Brozmanová Beáta</cp:lastModifiedBy>
  <cp:revision>12</cp:revision>
  <cp:lastPrinted>2023-12-12T06:33:00Z</cp:lastPrinted>
  <dcterms:created xsi:type="dcterms:W3CDTF">2024-01-12T13:17:00Z</dcterms:created>
  <dcterms:modified xsi:type="dcterms:W3CDTF">2024-02-20T09:21:00Z</dcterms:modified>
</cp:coreProperties>
</file>